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6506721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sidR="00FB5448">
        <w:rPr>
          <w:rFonts w:ascii="Arial" w:eastAsia="Times New Roman" w:hAnsi="Arial" w:cs="Arial"/>
          <w:b/>
          <w:lang w:eastAsia="cs-CZ"/>
        </w:rPr>
        <w:t xml:space="preserve"> pro Ústecký kraj</w:t>
      </w:r>
    </w:p>
    <w:p w14:paraId="1CEB42DC" w14:textId="14B97307"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FB5448">
        <w:rPr>
          <w:rFonts w:ascii="Arial" w:eastAsia="Times New Roman" w:hAnsi="Arial" w:cs="Arial"/>
          <w:b/>
          <w:lang w:eastAsia="cs-CZ"/>
        </w:rPr>
        <w:t xml:space="preserve"> </w:t>
      </w:r>
      <w:r w:rsidR="00FB5448" w:rsidRPr="003D1511">
        <w:rPr>
          <w:rFonts w:ascii="Arial" w:eastAsia="Times New Roman" w:hAnsi="Arial" w:cs="Arial"/>
          <w:bCs/>
          <w:lang w:eastAsia="cs-CZ"/>
        </w:rPr>
        <w:t>Husitská 2, 415 01 Teplice</w:t>
      </w:r>
    </w:p>
    <w:p w14:paraId="391FF8B6" w14:textId="68992278"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FB5448">
        <w:rPr>
          <w:rFonts w:ascii="Arial" w:eastAsia="Times New Roman" w:hAnsi="Arial" w:cs="Arial"/>
          <w:b/>
          <w:lang w:eastAsia="cs-CZ"/>
        </w:rPr>
        <w:t xml:space="preserve"> Teplice</w:t>
      </w:r>
    </w:p>
    <w:p w14:paraId="77CA0A02" w14:textId="71C77919"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FB5448">
        <w:rPr>
          <w:rFonts w:ascii="Arial" w:eastAsia="Times New Roman" w:hAnsi="Arial" w:cs="Arial"/>
          <w:b/>
          <w:lang w:eastAsia="cs-CZ"/>
        </w:rPr>
        <w:t xml:space="preserve">: </w:t>
      </w:r>
      <w:r w:rsidR="00FB5448" w:rsidRPr="003D1511">
        <w:rPr>
          <w:rFonts w:ascii="Arial" w:eastAsia="Times New Roman" w:hAnsi="Arial" w:cs="Arial"/>
          <w:bCs/>
          <w:lang w:eastAsia="cs-CZ"/>
        </w:rPr>
        <w:t>Masarykova 2421/66</w:t>
      </w:r>
    </w:p>
    <w:p w14:paraId="1A952527" w14:textId="307D0D9B" w:rsidR="006615F7" w:rsidRPr="00594BBC" w:rsidRDefault="006615F7" w:rsidP="00F1498E">
      <w:pPr>
        <w:overflowPunct w:val="0"/>
        <w:autoSpaceDE w:val="0"/>
        <w:autoSpaceDN w:val="0"/>
        <w:adjustRightInd w:val="0"/>
        <w:spacing w:after="0"/>
        <w:ind w:left="1276" w:hanging="1276"/>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FB5448">
        <w:rPr>
          <w:rFonts w:ascii="Arial" w:eastAsia="Lucida Sans Unicode" w:hAnsi="Arial" w:cs="Arial"/>
          <w:lang w:eastAsia="cs-CZ"/>
        </w:rPr>
        <w:t>Ing. Pavlem Pojerem, ředitelem Krajského pozemkového úřadu pro Ústecký kraj</w:t>
      </w:r>
    </w:p>
    <w:p w14:paraId="40F6E4C7" w14:textId="77777777" w:rsidR="00F1498E" w:rsidRDefault="006615F7" w:rsidP="00F1498E">
      <w:pPr>
        <w:widowControl w:val="0"/>
        <w:tabs>
          <w:tab w:val="left" w:pos="4536"/>
        </w:tabs>
        <w:suppressAutoHyphens/>
        <w:spacing w:after="0" w:line="240" w:lineRule="auto"/>
        <w:ind w:left="4536" w:hanging="4536"/>
        <w:jc w:val="both"/>
        <w:rPr>
          <w:rFonts w:ascii="Arial" w:eastAsia="Lucida Sans Unicode" w:hAnsi="Arial" w:cs="Arial"/>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F1498E">
        <w:rPr>
          <w:rFonts w:ascii="Arial" w:eastAsia="Lucida Sans Unicode" w:hAnsi="Arial" w:cs="Arial"/>
        </w:rPr>
        <w:t xml:space="preserve">Ing. Pavel Pojer, ředitel Krajského </w:t>
      </w:r>
    </w:p>
    <w:p w14:paraId="66BF0422" w14:textId="5ED2BC9A" w:rsidR="006615F7" w:rsidRPr="00594BBC" w:rsidRDefault="00F1498E" w:rsidP="00F1498E">
      <w:pPr>
        <w:widowControl w:val="0"/>
        <w:tabs>
          <w:tab w:val="left" w:pos="4536"/>
        </w:tabs>
        <w:suppressAutoHyphens/>
        <w:spacing w:after="0" w:line="240" w:lineRule="auto"/>
        <w:ind w:left="4536" w:hanging="4536"/>
        <w:jc w:val="both"/>
        <w:rPr>
          <w:rFonts w:ascii="Arial" w:eastAsia="Lucida Sans Unicode" w:hAnsi="Arial" w:cs="Arial"/>
        </w:rPr>
      </w:pPr>
      <w:r>
        <w:rPr>
          <w:rFonts w:ascii="Arial" w:eastAsia="Lucida Sans Unicode" w:hAnsi="Arial" w:cs="Arial"/>
        </w:rPr>
        <w:t xml:space="preserve">                                                                                 pozemkového úřadu pro Ústecký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ED21447" w14:textId="7F4A9E56" w:rsidR="00F1498E" w:rsidRDefault="006615F7">
      <w:pPr>
        <w:widowControl w:val="0"/>
        <w:tabs>
          <w:tab w:val="left" w:pos="4536"/>
        </w:tabs>
        <w:suppressAutoHyphens/>
        <w:spacing w:after="0" w:line="240" w:lineRule="auto"/>
        <w:ind w:left="4965" w:hanging="4965"/>
        <w:jc w:val="both"/>
        <w:rPr>
          <w:rFonts w:ascii="Arial" w:eastAsia="Lucida Sans Unicode" w:hAnsi="Arial" w:cs="Arial"/>
          <w:lang w:eastAsia="cs-CZ"/>
        </w:rPr>
        <w:pPrChange w:id="1" w:author="Kašparová Lucie Ing." w:date="2023-03-14T07:39:00Z">
          <w:pPr>
            <w:widowControl w:val="0"/>
            <w:tabs>
              <w:tab w:val="left" w:pos="4536"/>
            </w:tabs>
            <w:suppressAutoHyphens/>
            <w:spacing w:after="0" w:line="240" w:lineRule="auto"/>
            <w:ind w:left="4530" w:hanging="4530"/>
            <w:jc w:val="both"/>
          </w:pPr>
        </w:pPrChange>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F1498E">
        <w:rPr>
          <w:rFonts w:ascii="Arial" w:eastAsia="Lucida Sans Unicode" w:hAnsi="Arial" w:cs="Arial"/>
          <w:snapToGrid w:val="0"/>
          <w:lang w:eastAsia="cs-CZ"/>
        </w:rPr>
        <w:t xml:space="preserve">Ing. </w:t>
      </w:r>
      <w:ins w:id="2" w:author="Kašparová Lucie Ing." w:date="2023-03-14T07:38:00Z">
        <w:r w:rsidR="00FF5E0E">
          <w:rPr>
            <w:rFonts w:ascii="Arial" w:eastAsia="Lucida Sans Unicode" w:hAnsi="Arial" w:cs="Arial"/>
            <w:snapToGrid w:val="0"/>
            <w:lang w:eastAsia="cs-CZ"/>
          </w:rPr>
          <w:t>Lucie Kašparová</w:t>
        </w:r>
      </w:ins>
      <w:del w:id="3" w:author="Kašparová Lucie Ing." w:date="2023-03-14T07:38:00Z">
        <w:r w:rsidR="00F1498E" w:rsidDel="00FF5E0E">
          <w:rPr>
            <w:rFonts w:ascii="Arial" w:eastAsia="Lucida Sans Unicode" w:hAnsi="Arial" w:cs="Arial"/>
            <w:snapToGrid w:val="0"/>
            <w:lang w:eastAsia="cs-CZ"/>
          </w:rPr>
          <w:delText>Kristýna Hrachová</w:delText>
        </w:r>
      </w:del>
      <w:r w:rsidR="00F1498E">
        <w:rPr>
          <w:rFonts w:ascii="Arial" w:eastAsia="Lucida Sans Unicode" w:hAnsi="Arial" w:cs="Arial"/>
          <w:snapToGrid w:val="0"/>
          <w:lang w:eastAsia="cs-CZ"/>
        </w:rPr>
        <w:t xml:space="preserve">, </w:t>
      </w:r>
      <w:ins w:id="4" w:author="Kašparová Lucie Ing." w:date="2023-03-14T07:39:00Z">
        <w:r w:rsidR="00FF5E0E">
          <w:rPr>
            <w:rFonts w:ascii="Arial" w:eastAsia="Lucida Sans Unicode" w:hAnsi="Arial" w:cs="Arial"/>
            <w:snapToGrid w:val="0"/>
            <w:lang w:eastAsia="cs-CZ"/>
          </w:rPr>
          <w:t xml:space="preserve">odborný rada, </w:t>
        </w:r>
      </w:ins>
      <w:r w:rsidR="00F1498E">
        <w:rPr>
          <w:rFonts w:ascii="Arial" w:eastAsia="Lucida Sans Unicode" w:hAnsi="Arial" w:cs="Arial"/>
          <w:snapToGrid w:val="0"/>
          <w:lang w:eastAsia="cs-CZ"/>
        </w:rPr>
        <w:t>Pobočka Teplice</w:t>
      </w:r>
      <w:r w:rsidRPr="00594BBC">
        <w:rPr>
          <w:rFonts w:ascii="Arial" w:eastAsia="Lucida Sans Unicode" w:hAnsi="Arial" w:cs="Arial"/>
          <w:lang w:eastAsia="cs-CZ"/>
        </w:rPr>
        <w:tab/>
      </w:r>
    </w:p>
    <w:p w14:paraId="4F176719" w14:textId="35C26CBB" w:rsidR="006615F7" w:rsidRPr="00594BBC" w:rsidRDefault="006615F7" w:rsidP="00F1498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4DBB4DBF"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F1498E">
        <w:rPr>
          <w:rFonts w:ascii="Arial" w:eastAsia="Lucida Sans Unicode" w:hAnsi="Arial" w:cs="Arial"/>
          <w:lang w:eastAsia="cs-CZ"/>
        </w:rPr>
        <w:t> 727 956</w:t>
      </w:r>
      <w:del w:id="5" w:author="Kašparová Lucie Ing." w:date="2023-03-14T07:38:00Z">
        <w:r w:rsidR="00F1498E" w:rsidDel="00FF5E0E">
          <w:rPr>
            <w:rFonts w:ascii="Arial" w:eastAsia="Lucida Sans Unicode" w:hAnsi="Arial" w:cs="Arial"/>
            <w:lang w:eastAsia="cs-CZ"/>
          </w:rPr>
          <w:delText xml:space="preserve"> </w:delText>
        </w:r>
      </w:del>
      <w:ins w:id="6" w:author="Kašparová Lucie Ing." w:date="2023-03-14T07:38:00Z">
        <w:r w:rsidR="00FF5E0E">
          <w:rPr>
            <w:rFonts w:ascii="Arial" w:eastAsia="Lucida Sans Unicode" w:hAnsi="Arial" w:cs="Arial"/>
            <w:lang w:eastAsia="cs-CZ"/>
          </w:rPr>
          <w:t> </w:t>
        </w:r>
      </w:ins>
      <w:r w:rsidR="00F1498E">
        <w:rPr>
          <w:rFonts w:ascii="Arial" w:eastAsia="Lucida Sans Unicode" w:hAnsi="Arial" w:cs="Arial"/>
          <w:lang w:eastAsia="cs-CZ"/>
        </w:rPr>
        <w:t>8</w:t>
      </w:r>
      <w:ins w:id="7" w:author="Kašparová Lucie Ing." w:date="2023-03-14T07:38:00Z">
        <w:r w:rsidR="00FF5E0E">
          <w:rPr>
            <w:rFonts w:ascii="Arial" w:eastAsia="Lucida Sans Unicode" w:hAnsi="Arial" w:cs="Arial"/>
            <w:lang w:eastAsia="cs-CZ"/>
          </w:rPr>
          <w:t>65</w:t>
        </w:r>
      </w:ins>
      <w:del w:id="8" w:author="Kašparová Lucie Ing." w:date="2023-03-14T07:38:00Z">
        <w:r w:rsidR="00F1498E" w:rsidDel="00FF5E0E">
          <w:rPr>
            <w:rFonts w:ascii="Arial" w:eastAsia="Lucida Sans Unicode" w:hAnsi="Arial" w:cs="Arial"/>
            <w:lang w:eastAsia="cs-CZ"/>
          </w:rPr>
          <w:delText>72</w:delText>
        </w:r>
      </w:del>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2F24503E"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3D1511" w:rsidRPr="003D1511">
        <w:rPr>
          <w:rFonts w:ascii="Arial" w:eastAsia="Lucida Sans Unicode" w:hAnsi="Arial" w:cs="Arial"/>
          <w:lang w:eastAsia="cs-CZ"/>
        </w:rPr>
        <w:t>ustecky.kraj</w:t>
      </w:r>
      <w:r w:rsidRPr="003D1511">
        <w:rPr>
          <w:rFonts w:ascii="Arial" w:eastAsia="Lucida Sans Unicode" w:hAnsi="Arial" w:cs="Arial"/>
          <w:lang w:eastAsia="cs-CZ"/>
        </w:rPr>
        <w:t>@spucr.</w:t>
      </w:r>
      <w:r w:rsidRPr="00594BBC">
        <w:rPr>
          <w:rFonts w:ascii="Arial" w:eastAsia="Lucida Sans Unicode" w:hAnsi="Arial" w:cs="Arial"/>
          <w:lang w:eastAsia="cs-CZ"/>
        </w:rPr>
        <w:t>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30C1ACD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9"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3D1511" w:rsidRPr="003D1511">
        <w:rPr>
          <w:rFonts w:ascii="Arial" w:eastAsia="Times New Roman" w:hAnsi="Arial" w:cs="Arial"/>
          <w:b/>
          <w:bCs/>
          <w:snapToGrid w:val="0"/>
          <w:lang w:eastAsia="cs-CZ"/>
        </w:rPr>
        <w:t xml:space="preserve">Realizace PSZ Řehlovice, Stadice </w:t>
      </w:r>
      <w:r w:rsidR="000B4D43" w:rsidRPr="003D1511">
        <w:rPr>
          <w:rFonts w:ascii="Arial" w:eastAsia="Times New Roman" w:hAnsi="Arial" w:cs="Arial"/>
          <w:bCs/>
          <w:snapToGrid w:val="0"/>
          <w:lang w:eastAsia="cs-CZ"/>
        </w:rPr>
        <w:t>(</w:t>
      </w:r>
      <w:r w:rsidR="008C18A0" w:rsidRPr="003D1511">
        <w:rPr>
          <w:rFonts w:ascii="Arial" w:eastAsia="Times New Roman" w:hAnsi="Arial" w:cs="Arial"/>
          <w:bCs/>
          <w:snapToGrid w:val="0"/>
        </w:rPr>
        <w:t>dále jen „veřejná zakázka“)</w:t>
      </w:r>
      <w:r w:rsidR="008C18A0" w:rsidRPr="003D1511">
        <w:rPr>
          <w:rFonts w:ascii="Arial" w:eastAsia="Times New Roman" w:hAnsi="Arial" w:cs="Arial"/>
        </w:rPr>
        <w:t>.</w:t>
      </w:r>
      <w:bookmarkEnd w:id="9"/>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3D5782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4244F8">
        <w:rPr>
          <w:rFonts w:ascii="Arial" w:eastAsia="Times New Roman" w:hAnsi="Arial" w:cs="Arial"/>
          <w:b/>
          <w:bCs/>
          <w:snapToGrid w:val="0"/>
          <w:lang w:eastAsia="cs-CZ"/>
        </w:rPr>
        <w:t>30.01.2023</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5B6090C8"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BA04F9">
        <w:rPr>
          <w:rFonts w:ascii="Arial" w:hAnsi="Arial" w:cs="Arial"/>
          <w:lang w:val="x-none"/>
        </w:rPr>
        <w:t> </w:t>
      </w:r>
      <w:proofErr w:type="spellStart"/>
      <w:r w:rsidR="00BA04F9">
        <w:rPr>
          <w:rFonts w:ascii="Arial" w:hAnsi="Arial" w:cs="Arial"/>
        </w:rPr>
        <w:t>k.ú</w:t>
      </w:r>
      <w:proofErr w:type="spellEnd"/>
      <w:r w:rsidR="00BA04F9">
        <w:rPr>
          <w:rFonts w:ascii="Arial" w:hAnsi="Arial" w:cs="Arial"/>
        </w:rPr>
        <w:t>. Řehlovice a komplexních pozemkových úprav v </w:t>
      </w:r>
      <w:proofErr w:type="spellStart"/>
      <w:r w:rsidR="00BA04F9">
        <w:rPr>
          <w:rFonts w:ascii="Arial" w:hAnsi="Arial" w:cs="Arial"/>
        </w:rPr>
        <w:t>k.ú</w:t>
      </w:r>
      <w:proofErr w:type="spellEnd"/>
      <w:r w:rsidR="00BA04F9">
        <w:rPr>
          <w:rFonts w:ascii="Arial" w:hAnsi="Arial" w:cs="Arial"/>
        </w:rPr>
        <w:t xml:space="preserve">. Stadice,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7EC52F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BA04F9">
        <w:rPr>
          <w:rFonts w:ascii="Arial" w:hAnsi="Arial" w:cs="Arial"/>
        </w:rPr>
        <w:t>„</w:t>
      </w:r>
      <w:r w:rsidR="00AD0267" w:rsidRPr="00AD0267">
        <w:rPr>
          <w:rFonts w:ascii="Arial" w:hAnsi="Arial" w:cs="Arial"/>
        </w:rPr>
        <w:t xml:space="preserve">Výstavba polních cest HC16 v </w:t>
      </w:r>
      <w:proofErr w:type="spellStart"/>
      <w:r w:rsidR="00AD0267" w:rsidRPr="00AD0267">
        <w:rPr>
          <w:rFonts w:ascii="Arial" w:hAnsi="Arial" w:cs="Arial"/>
        </w:rPr>
        <w:t>k.ú</w:t>
      </w:r>
      <w:proofErr w:type="spellEnd"/>
      <w:r w:rsidR="00AD0267" w:rsidRPr="00AD0267">
        <w:rPr>
          <w:rFonts w:ascii="Arial" w:hAnsi="Arial" w:cs="Arial"/>
        </w:rPr>
        <w:t xml:space="preserve">. Stadice a C12 v </w:t>
      </w:r>
      <w:proofErr w:type="spellStart"/>
      <w:r w:rsidR="00AD0267" w:rsidRPr="00AD0267">
        <w:rPr>
          <w:rFonts w:ascii="Arial" w:hAnsi="Arial" w:cs="Arial"/>
        </w:rPr>
        <w:t>k.ú</w:t>
      </w:r>
      <w:proofErr w:type="spellEnd"/>
      <w:r w:rsidR="00AD0267" w:rsidRPr="00AD0267">
        <w:rPr>
          <w:rFonts w:ascii="Arial" w:hAnsi="Arial" w:cs="Arial"/>
        </w:rPr>
        <w:t xml:space="preserve">. Řehlovice, včetně propustku SO153 </w:t>
      </w:r>
      <w:r w:rsidR="00BA04F9">
        <w:rPr>
          <w:rFonts w:ascii="Arial" w:hAnsi="Arial" w:cs="Arial"/>
        </w:rPr>
        <w:t>“</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w:t>
      </w:r>
      <w:r w:rsidRPr="00594BBC">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bookmarkStart w:id="10" w:name="_Hlk16772657"/>
      <w:r w:rsidR="0007027E">
        <w:rPr>
          <w:rFonts w:ascii="Arial" w:hAnsi="Arial" w:cs="Arial"/>
        </w:rPr>
        <w:t xml:space="preserve"> Vždy musí být postupováno podle ZZVZ.</w:t>
      </w:r>
      <w:bookmarkEnd w:id="10"/>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11" w:name="_Hlk40280986"/>
    </w:p>
    <w:bookmarkEnd w:id="11"/>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E88A893" w:rsidR="00D6259E" w:rsidRPr="00594BBC" w:rsidRDefault="00D6259E" w:rsidP="004244F8">
      <w:pPr>
        <w:ind w:left="1560" w:hanging="156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AD0267">
        <w:rPr>
          <w:rFonts w:ascii="Arial" w:hAnsi="Arial" w:cs="Arial"/>
          <w:b/>
        </w:rPr>
        <w:t xml:space="preserve"> </w:t>
      </w:r>
      <w:bookmarkStart w:id="12" w:name="_Hlk128644668"/>
      <w:r w:rsidR="00551DF1" w:rsidRPr="00551DF1">
        <w:rPr>
          <w:rFonts w:ascii="Arial" w:hAnsi="Arial" w:cs="Arial"/>
          <w:b/>
          <w:bCs/>
        </w:rPr>
        <w:t xml:space="preserve">Výstavba polních cest </w:t>
      </w:r>
      <w:r w:rsidR="00AD0267">
        <w:rPr>
          <w:rFonts w:ascii="Arial" w:hAnsi="Arial" w:cs="Arial"/>
          <w:b/>
          <w:bCs/>
        </w:rPr>
        <w:t>HC16</w:t>
      </w:r>
      <w:r w:rsidR="00551DF1" w:rsidRPr="00551DF1">
        <w:rPr>
          <w:rFonts w:ascii="Arial" w:hAnsi="Arial" w:cs="Arial"/>
          <w:b/>
          <w:bCs/>
        </w:rPr>
        <w:t xml:space="preserve"> v </w:t>
      </w:r>
      <w:proofErr w:type="spellStart"/>
      <w:r w:rsidR="00551DF1" w:rsidRPr="00551DF1">
        <w:rPr>
          <w:rFonts w:ascii="Arial" w:hAnsi="Arial" w:cs="Arial"/>
          <w:b/>
          <w:bCs/>
        </w:rPr>
        <w:t>k.ú</w:t>
      </w:r>
      <w:proofErr w:type="spellEnd"/>
      <w:r w:rsidR="00551DF1" w:rsidRPr="00551DF1">
        <w:rPr>
          <w:rFonts w:ascii="Arial" w:hAnsi="Arial" w:cs="Arial"/>
          <w:b/>
          <w:bCs/>
        </w:rPr>
        <w:t xml:space="preserve">. </w:t>
      </w:r>
      <w:r w:rsidR="00AD0267">
        <w:rPr>
          <w:rFonts w:ascii="Arial" w:hAnsi="Arial" w:cs="Arial"/>
          <w:b/>
          <w:bCs/>
        </w:rPr>
        <w:t>Stadice a C12 v </w:t>
      </w:r>
      <w:proofErr w:type="spellStart"/>
      <w:r w:rsidR="00AD0267">
        <w:rPr>
          <w:rFonts w:ascii="Arial" w:hAnsi="Arial" w:cs="Arial"/>
          <w:b/>
          <w:bCs/>
        </w:rPr>
        <w:t>k.ú</w:t>
      </w:r>
      <w:proofErr w:type="spellEnd"/>
      <w:r w:rsidR="00AD0267">
        <w:rPr>
          <w:rFonts w:ascii="Arial" w:hAnsi="Arial" w:cs="Arial"/>
          <w:b/>
          <w:bCs/>
        </w:rPr>
        <w:t xml:space="preserve">. Řehlovice, </w:t>
      </w:r>
      <w:r w:rsidR="004244F8">
        <w:rPr>
          <w:rFonts w:ascii="Arial" w:hAnsi="Arial" w:cs="Arial"/>
          <w:b/>
          <w:bCs/>
        </w:rPr>
        <w:t>včetně propustku</w:t>
      </w:r>
      <w:r w:rsidR="00AD0267">
        <w:rPr>
          <w:rFonts w:ascii="Arial" w:hAnsi="Arial" w:cs="Arial"/>
          <w:b/>
          <w:bCs/>
        </w:rPr>
        <w:t xml:space="preserve"> SO153</w:t>
      </w:r>
      <w:r w:rsidRPr="00594BBC">
        <w:rPr>
          <w:rFonts w:ascii="Arial" w:hAnsi="Arial" w:cs="Arial"/>
          <w:b/>
          <w:lang w:val="x-none"/>
        </w:rPr>
        <w:t xml:space="preserve">  </w:t>
      </w:r>
      <w:bookmarkEnd w:id="12"/>
    </w:p>
    <w:p w14:paraId="1E51614C" w14:textId="0358126E" w:rsidR="00D6259E" w:rsidRPr="00AA3E94" w:rsidRDefault="00D6259E" w:rsidP="004244F8">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proofErr w:type="spellStart"/>
      <w:r w:rsidR="00551DF1">
        <w:rPr>
          <w:rFonts w:ascii="Arial" w:hAnsi="Arial" w:cs="Arial"/>
          <w:b/>
          <w:bCs/>
        </w:rPr>
        <w:t>k.ú</w:t>
      </w:r>
      <w:proofErr w:type="spellEnd"/>
      <w:r w:rsidR="00551DF1">
        <w:rPr>
          <w:rFonts w:ascii="Arial" w:hAnsi="Arial" w:cs="Arial"/>
          <w:b/>
          <w:bCs/>
        </w:rPr>
        <w:t xml:space="preserve">. Řehlovice, </w:t>
      </w:r>
      <w:proofErr w:type="spellStart"/>
      <w:r w:rsidR="00551DF1">
        <w:rPr>
          <w:rFonts w:ascii="Arial" w:hAnsi="Arial" w:cs="Arial"/>
          <w:b/>
          <w:bCs/>
        </w:rPr>
        <w:t>k.ú</w:t>
      </w:r>
      <w:proofErr w:type="spellEnd"/>
      <w:r w:rsidR="00551DF1">
        <w:rPr>
          <w:rFonts w:ascii="Arial" w:hAnsi="Arial" w:cs="Arial"/>
          <w:b/>
          <w:bCs/>
        </w:rPr>
        <w:t>. Stadice</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E5D3DF8"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9441E8">
        <w:rPr>
          <w:rFonts w:ascii="Arial" w:hAnsi="Arial" w:cs="Arial"/>
          <w:lang w:val="x-none"/>
        </w:rPr>
        <w:t>společnost</w:t>
      </w:r>
      <w:r w:rsidR="001574EC" w:rsidRPr="009441E8">
        <w:rPr>
          <w:rFonts w:ascii="Arial" w:hAnsi="Arial" w:cs="Arial"/>
        </w:rPr>
        <w:t>í</w:t>
      </w:r>
      <w:r w:rsidRPr="009441E8">
        <w:rPr>
          <w:rFonts w:ascii="Arial" w:hAnsi="Arial" w:cs="Arial"/>
          <w:lang w:val="x-none"/>
        </w:rPr>
        <w:t xml:space="preserve"> </w:t>
      </w:r>
      <w:r w:rsidR="00551DF1" w:rsidRPr="009441E8">
        <w:rPr>
          <w:rFonts w:ascii="Arial" w:hAnsi="Arial" w:cs="Arial"/>
        </w:rPr>
        <w:t>AZ CONSULT spol. s r.o.</w:t>
      </w:r>
      <w:r w:rsidRPr="009441E8">
        <w:rPr>
          <w:rFonts w:ascii="Arial" w:hAnsi="Arial" w:cs="Arial"/>
        </w:rPr>
        <w:t xml:space="preserve">, č. zakázky </w:t>
      </w:r>
      <w:r w:rsidR="00551DF1" w:rsidRPr="009441E8">
        <w:rPr>
          <w:rFonts w:ascii="Arial" w:hAnsi="Arial" w:cs="Arial"/>
        </w:rPr>
        <w:t>21/033</w:t>
      </w:r>
      <w:r w:rsidRPr="009441E8">
        <w:rPr>
          <w:rFonts w:ascii="Arial" w:hAnsi="Arial" w:cs="Arial"/>
        </w:rPr>
        <w:t>.</w:t>
      </w:r>
      <w:r w:rsidRPr="009441E8">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1DB57E35" w:rsidR="00D6259E" w:rsidRPr="009441E8" w:rsidRDefault="00D6259E" w:rsidP="008D4E02">
      <w:pPr>
        <w:pStyle w:val="Odstavecseseznamem"/>
        <w:numPr>
          <w:ilvl w:val="0"/>
          <w:numId w:val="5"/>
        </w:numPr>
        <w:jc w:val="both"/>
        <w:rPr>
          <w:rFonts w:ascii="Arial" w:hAnsi="Arial" w:cs="Arial"/>
          <w:lang w:val="x-none"/>
        </w:rPr>
      </w:pPr>
      <w:r w:rsidRPr="009441E8">
        <w:rPr>
          <w:rFonts w:ascii="Arial" w:hAnsi="Arial" w:cs="Arial"/>
        </w:rPr>
        <w:t>Z</w:t>
      </w:r>
      <w:proofErr w:type="spellStart"/>
      <w:r w:rsidRPr="009441E8">
        <w:rPr>
          <w:rFonts w:ascii="Arial" w:hAnsi="Arial" w:cs="Arial"/>
          <w:lang w:val="x-none"/>
        </w:rPr>
        <w:t>ajištění</w:t>
      </w:r>
      <w:proofErr w:type="spellEnd"/>
      <w:r w:rsidRPr="009441E8">
        <w:rPr>
          <w:rFonts w:ascii="Arial" w:hAnsi="Arial" w:cs="Arial"/>
          <w:lang w:val="x-none"/>
        </w:rPr>
        <w:t xml:space="preserve"> dodávek materiálů a zařízení nezbytných pro řádné dokončení díla</w:t>
      </w:r>
      <w:r w:rsidRPr="009441E8">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5A1B24D7"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9441E8">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 xml:space="preserve">Dojde-li během přípravy a realizace stavby k nepředvídaným nálezům kulturně cenných předmětů, detailů stavby nebo chráněných částí přírody </w:t>
      </w:r>
      <w:r w:rsidRPr="00594BBC">
        <w:rPr>
          <w:rFonts w:ascii="Arial" w:hAnsi="Arial" w:cs="Arial"/>
        </w:rPr>
        <w:lastRenderedPageBreak/>
        <w:t>anebo k</w:t>
      </w:r>
      <w:bookmarkStart w:id="1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1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1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1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15" w:name="_Hlk13050168"/>
      <w:bookmarkStart w:id="1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15"/>
    </w:p>
    <w:bookmarkEnd w:id="1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7" w:name="_Hlk16500257"/>
      <w:r w:rsidR="00FC7304" w:rsidRPr="00FC7304">
        <w:rPr>
          <w:rFonts w:ascii="Arial" w:hAnsi="Arial" w:cs="Arial"/>
          <w:highlight w:val="yellow"/>
        </w:rPr>
        <w:t xml:space="preserve"> </w:t>
      </w:r>
    </w:p>
    <w:p w14:paraId="5AEC456A" w14:textId="61E5277F" w:rsidR="00D6259E" w:rsidRPr="00FC7304" w:rsidRDefault="00B258BA" w:rsidP="00FC7304">
      <w:pPr>
        <w:pStyle w:val="Odstavecseseznamem"/>
        <w:ind w:left="1571"/>
        <w:jc w:val="both"/>
        <w:rPr>
          <w:rFonts w:ascii="Arial" w:hAnsi="Arial" w:cs="Arial"/>
          <w:lang w:val="x-none"/>
        </w:rPr>
      </w:pPr>
      <w:r w:rsidRPr="00962BBC">
        <w:rPr>
          <w:rFonts w:ascii="Arial" w:hAnsi="Arial" w:cs="Arial"/>
        </w:rPr>
        <w:t>P</w:t>
      </w:r>
      <w:r w:rsidR="00FC7304" w:rsidRPr="00962BBC">
        <w:rPr>
          <w:rFonts w:ascii="Arial" w:hAnsi="Arial" w:cs="Arial"/>
        </w:rPr>
        <w:t>rověření</w:t>
      </w:r>
      <w:r w:rsidR="00FC7304" w:rsidRPr="00962BBC">
        <w:t xml:space="preserve"> </w:t>
      </w:r>
      <w:r w:rsidR="00FC7304" w:rsidRPr="00962BBC">
        <w:rPr>
          <w:rFonts w:ascii="Arial" w:hAnsi="Arial" w:cs="Arial"/>
        </w:rPr>
        <w:t>mocnosti finální vrstvy kontrolními vrty provedenými na své náklady, v</w:t>
      </w:r>
      <w:r w:rsidRPr="00962BBC">
        <w:rPr>
          <w:rFonts w:ascii="Arial" w:hAnsi="Arial" w:cs="Arial"/>
        </w:rPr>
        <w:t> </w:t>
      </w:r>
      <w:r w:rsidR="00FC7304" w:rsidRPr="00962BBC">
        <w:rPr>
          <w:rFonts w:ascii="Arial" w:hAnsi="Arial" w:cs="Arial"/>
        </w:rPr>
        <w:t>místech</w:t>
      </w:r>
      <w:r w:rsidRPr="00962BBC">
        <w:rPr>
          <w:rFonts w:ascii="Arial" w:hAnsi="Arial" w:cs="Arial"/>
        </w:rPr>
        <w:t xml:space="preserve">, </w:t>
      </w:r>
      <w:r w:rsidR="00FC7304" w:rsidRPr="00962BBC">
        <w:rPr>
          <w:rFonts w:ascii="Arial" w:hAnsi="Arial" w:cs="Arial"/>
        </w:rPr>
        <w:t xml:space="preserve">kde </w:t>
      </w:r>
      <w:proofErr w:type="gramStart"/>
      <w:r w:rsidR="00FC7304" w:rsidRPr="00962BBC">
        <w:rPr>
          <w:rFonts w:ascii="Arial" w:hAnsi="Arial" w:cs="Arial"/>
        </w:rPr>
        <w:t>určí</w:t>
      </w:r>
      <w:proofErr w:type="gramEnd"/>
      <w:r w:rsidR="00FC7304" w:rsidRPr="00962BBC">
        <w:rPr>
          <w:rFonts w:ascii="Arial" w:hAnsi="Arial" w:cs="Arial"/>
        </w:rPr>
        <w:t xml:space="preserve"> objednatel, a to nejméně 2x na 500 m délky u cest s povrchem z asfaltové směsi.</w:t>
      </w:r>
      <w:bookmarkEnd w:id="1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72F9A602" w:rsidR="00D6259E" w:rsidRPr="00594BBC" w:rsidRDefault="00D6259E" w:rsidP="00D6259E">
      <w:pPr>
        <w:pStyle w:val="Odstavecseseznamem"/>
        <w:numPr>
          <w:ilvl w:val="0"/>
          <w:numId w:val="4"/>
        </w:numPr>
        <w:jc w:val="both"/>
        <w:rPr>
          <w:rFonts w:ascii="Arial" w:hAnsi="Arial" w:cs="Arial"/>
          <w:i/>
          <w:lang w:val="x-none"/>
        </w:rPr>
      </w:pPr>
      <w:bookmarkStart w:id="1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AD0267">
        <w:rPr>
          <w:rFonts w:ascii="Arial" w:hAnsi="Arial" w:cs="Arial"/>
        </w:rPr>
        <w:t>Magistrátem města Ústí nad Labem, odborem dopravy majetku,</w:t>
      </w:r>
      <w:r w:rsidRPr="00594BBC">
        <w:rPr>
          <w:rFonts w:ascii="Arial" w:hAnsi="Arial" w:cs="Arial"/>
        </w:rPr>
        <w:t xml:space="preserve"> dne </w:t>
      </w:r>
      <w:r w:rsidR="00AD0267">
        <w:rPr>
          <w:rFonts w:ascii="Arial" w:hAnsi="Arial" w:cs="Arial"/>
        </w:rPr>
        <w:t>30.01.2023</w:t>
      </w:r>
      <w:r w:rsidRPr="00594BBC">
        <w:rPr>
          <w:rFonts w:ascii="Arial" w:hAnsi="Arial" w:cs="Arial"/>
        </w:rPr>
        <w:t xml:space="preserve"> č.j. </w:t>
      </w:r>
      <w:r w:rsidR="00AD0267">
        <w:rPr>
          <w:rFonts w:ascii="Arial" w:hAnsi="Arial" w:cs="Arial"/>
        </w:rPr>
        <w:t>MMUL/ODM/SÚ/36330/2023/</w:t>
      </w:r>
      <w:proofErr w:type="spellStart"/>
      <w:r w:rsidR="00AD0267">
        <w:rPr>
          <w:rFonts w:ascii="Arial" w:hAnsi="Arial" w:cs="Arial"/>
        </w:rPr>
        <w:t>BaueJ</w:t>
      </w:r>
      <w:proofErr w:type="spellEnd"/>
      <w:r w:rsidR="00AD0267">
        <w:rPr>
          <w:rFonts w:ascii="Arial" w:hAnsi="Arial" w:cs="Arial"/>
        </w:rPr>
        <w:t>,</w:t>
      </w:r>
      <w:r w:rsidRPr="00594BBC">
        <w:rPr>
          <w:rFonts w:ascii="Arial" w:hAnsi="Arial" w:cs="Arial"/>
        </w:rPr>
        <w:t xml:space="preserve"> které nabylo právní moci dne </w:t>
      </w:r>
      <w:r w:rsidR="00AD0267">
        <w:rPr>
          <w:rFonts w:ascii="Arial" w:hAnsi="Arial" w:cs="Arial"/>
        </w:rPr>
        <w:t>02.03.2023.</w:t>
      </w:r>
      <w:r w:rsidRPr="00594BBC">
        <w:rPr>
          <w:rFonts w:ascii="Arial" w:hAnsi="Arial" w:cs="Arial"/>
        </w:rPr>
        <w:t xml:space="preserve"> </w:t>
      </w:r>
    </w:p>
    <w:bookmarkEnd w:id="1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038FC58" w:rsidR="00CC70FE" w:rsidRDefault="00CC70FE">
      <w:pPr>
        <w:rPr>
          <w:rFonts w:ascii="Arial" w:hAnsi="Arial" w:cs="Arial"/>
          <w:b/>
          <w:u w:val="single"/>
        </w:rPr>
      </w:pPr>
    </w:p>
    <w:p w14:paraId="55359D00" w14:textId="77777777" w:rsidR="00AD0267" w:rsidRPr="00594BBC" w:rsidRDefault="00AD0267">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20" w:name="_Hlk36122845"/>
      <w:bookmarkStart w:id="21" w:name="_Hlk36122353"/>
      <w:bookmarkEnd w:id="19"/>
      <w:r>
        <w:rPr>
          <w:i/>
          <w:iCs/>
          <w:sz w:val="22"/>
          <w:szCs w:val="22"/>
        </w:rPr>
        <w:t>(Cena bude uváděna na haléře, tj. na 2 desetinná místa)</w:t>
      </w:r>
      <w:bookmarkEnd w:id="20"/>
    </w:p>
    <w:bookmarkEnd w:id="2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2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2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2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2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79F8A125" w14:textId="77777777" w:rsidR="00D3173E" w:rsidRDefault="008B56B5" w:rsidP="00D3173E">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bookmarkStart w:id="24" w:name="_Hlk126324902"/>
    </w:p>
    <w:p w14:paraId="4610C934" w14:textId="624E50A7" w:rsidR="00F56592" w:rsidRPr="00DD0683" w:rsidRDefault="008B56B5" w:rsidP="0035198B">
      <w:pPr>
        <w:numPr>
          <w:ilvl w:val="0"/>
          <w:numId w:val="12"/>
        </w:numPr>
        <w:ind w:left="643"/>
        <w:contextualSpacing/>
        <w:jc w:val="both"/>
        <w:rPr>
          <w:rFonts w:ascii="Arial" w:eastAsiaTheme="minorEastAsia" w:hAnsi="Arial" w:cs="Arial"/>
          <w:iCs/>
          <w:lang w:eastAsia="cs-CZ"/>
        </w:rPr>
      </w:pPr>
      <w:r w:rsidRPr="00DD0683">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D3173E" w:rsidRPr="00DD0683">
        <w:rPr>
          <w:rFonts w:ascii="Arial" w:eastAsiaTheme="minorEastAsia" w:hAnsi="Arial" w:cs="Arial"/>
          <w:iCs/>
          <w:lang w:eastAsia="cs-CZ"/>
        </w:rPr>
        <w:t>20</w:t>
      </w:r>
      <w:r w:rsidRPr="00DD0683">
        <w:rPr>
          <w:rFonts w:ascii="Arial" w:eastAsiaTheme="minorEastAsia" w:hAnsi="Arial" w:cs="Arial"/>
          <w:iCs/>
          <w:lang w:eastAsia="cs-CZ"/>
        </w:rPr>
        <w:t xml:space="preserve">.11. příslušného roku. </w:t>
      </w:r>
      <w:bookmarkEnd w:id="24"/>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w:t>
      </w:r>
      <w:r w:rsidRPr="00594BBC">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2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2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71746095" w:rsidR="00CC70FE" w:rsidRPr="00D3173E" w:rsidRDefault="00CC70FE" w:rsidP="00D3173E">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D3173E" w:rsidRPr="00594BBC">
        <w:rPr>
          <w:rFonts w:ascii="Arial" w:hAnsi="Arial" w:cs="Arial"/>
        </w:rPr>
        <w:t xml:space="preserve">Státní pozemkový úřad, </w:t>
      </w:r>
      <w:r w:rsidR="00D3173E">
        <w:rPr>
          <w:rFonts w:ascii="Arial" w:hAnsi="Arial" w:cs="Arial"/>
        </w:rPr>
        <w:t>Pobočka Teplice, Masarykova 2421/66, 415 01 Teplice.</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2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2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1AE406CA" w14:textId="71790137" w:rsidR="00E6175B" w:rsidRDefault="002239DD"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4A30800F" w14:textId="77777777" w:rsidR="0035198B" w:rsidRPr="0035198B" w:rsidRDefault="0035198B" w:rsidP="0035198B">
      <w:pPr>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588FD83B"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předání a převzetí staveniště:</w:t>
      </w:r>
      <w:r w:rsidR="00AE1BBD">
        <w:rPr>
          <w:rFonts w:ascii="Arial" w:eastAsiaTheme="minorEastAsia" w:hAnsi="Arial" w:cs="Arial"/>
          <w:lang w:eastAsia="cs-CZ"/>
        </w:rPr>
        <w:t xml:space="preserve"> </w:t>
      </w:r>
      <w:r w:rsidR="00AE1BBD" w:rsidRPr="00AE1BBD">
        <w:rPr>
          <w:rFonts w:ascii="Arial" w:eastAsiaTheme="minorEastAsia" w:hAnsi="Arial" w:cs="Arial"/>
          <w:b/>
          <w:bCs/>
          <w:lang w:eastAsia="cs-CZ"/>
        </w:rPr>
        <w:t>do</w:t>
      </w:r>
      <w:ins w:id="27" w:author="Kašparová Lucie Ing." w:date="2023-03-08T14:30:00Z">
        <w:r w:rsidR="0095753D">
          <w:rPr>
            <w:rFonts w:ascii="Arial" w:eastAsiaTheme="minorEastAsia" w:hAnsi="Arial" w:cs="Arial"/>
            <w:b/>
            <w:bCs/>
            <w:lang w:eastAsia="cs-CZ"/>
          </w:rPr>
          <w:t xml:space="preserve"> </w:t>
        </w:r>
      </w:ins>
      <w:r w:rsidR="00AE1BBD" w:rsidRPr="00AE1BBD">
        <w:rPr>
          <w:rFonts w:ascii="Arial" w:eastAsiaTheme="minorEastAsia" w:hAnsi="Arial" w:cs="Arial"/>
          <w:b/>
          <w:bCs/>
          <w:lang w:eastAsia="cs-CZ"/>
        </w:rPr>
        <w:t>10 pracovních</w:t>
      </w:r>
      <w:r w:rsidRPr="002239DD">
        <w:rPr>
          <w:rFonts w:ascii="Arial" w:eastAsiaTheme="minorEastAsia" w:hAnsi="Arial" w:cs="Arial"/>
          <w:b/>
          <w:bCs/>
          <w:lang w:eastAsia="cs-CZ"/>
        </w:rPr>
        <w:t xml:space="preserve"> </w:t>
      </w:r>
      <w:bookmarkStart w:id="28" w:name="_Hlk96425213"/>
      <w:r w:rsidRPr="002239DD">
        <w:rPr>
          <w:rFonts w:ascii="Arial" w:eastAsiaTheme="minorEastAsia" w:hAnsi="Arial" w:cs="Arial"/>
          <w:b/>
          <w:bCs/>
          <w:lang w:eastAsia="cs-CZ"/>
        </w:rPr>
        <w:t xml:space="preserve">dnů od nabytí </w:t>
      </w:r>
      <w:r w:rsidR="00AE1BBD" w:rsidRPr="002239DD">
        <w:rPr>
          <w:rFonts w:ascii="Arial" w:eastAsiaTheme="minorEastAsia" w:hAnsi="Arial" w:cs="Arial"/>
          <w:b/>
          <w:bCs/>
          <w:lang w:eastAsia="cs-CZ"/>
        </w:rPr>
        <w:t>účinnosti smlouvy</w:t>
      </w:r>
      <w:r w:rsidRPr="002239DD">
        <w:rPr>
          <w:rFonts w:ascii="Arial" w:eastAsiaTheme="minorEastAsia" w:hAnsi="Arial" w:cs="Arial"/>
          <w:lang w:eastAsia="cs-CZ"/>
        </w:rPr>
        <w:t>.</w:t>
      </w:r>
      <w:bookmarkEnd w:id="2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058CE2C2"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AE1BBD">
        <w:rPr>
          <w:rFonts w:ascii="Arial" w:eastAsiaTheme="minorEastAsia" w:hAnsi="Arial" w:cs="Arial"/>
          <w:b/>
          <w:lang w:eastAsia="cs-CZ"/>
        </w:rPr>
        <w:t>do 10 pracovních</w:t>
      </w:r>
      <w:r w:rsidRPr="002239DD">
        <w:rPr>
          <w:rFonts w:ascii="Arial" w:eastAsiaTheme="minorEastAsia" w:hAnsi="Arial" w:cs="Arial"/>
          <w:b/>
          <w:bCs/>
          <w:lang w:eastAsia="cs-CZ"/>
        </w:rPr>
        <w:t xml:space="preserve"> </w:t>
      </w:r>
      <w:bookmarkStart w:id="29"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29"/>
    </w:p>
    <w:p w14:paraId="15DD5EAD" w14:textId="4C05AAEE" w:rsidR="002239DD" w:rsidRPr="00D1635E" w:rsidRDefault="002239DD" w:rsidP="002239DD">
      <w:pPr>
        <w:numPr>
          <w:ilvl w:val="0"/>
          <w:numId w:val="36"/>
        </w:numPr>
        <w:contextualSpacing/>
        <w:rPr>
          <w:rFonts w:ascii="Arial" w:eastAsiaTheme="minorEastAsia" w:hAnsi="Arial" w:cs="Arial"/>
          <w:lang w:eastAsia="cs-CZ"/>
        </w:rPr>
      </w:pPr>
      <w:r w:rsidRPr="00D1635E">
        <w:rPr>
          <w:rFonts w:ascii="Arial" w:eastAsiaTheme="minorEastAsia" w:hAnsi="Arial" w:cs="Arial"/>
          <w:lang w:eastAsia="cs-CZ"/>
        </w:rPr>
        <w:lastRenderedPageBreak/>
        <w:t xml:space="preserve">Lhůta pro dokončení stavebních prací: </w:t>
      </w:r>
      <w:ins w:id="30" w:author="Kašparová Lucie Ing." w:date="2023-03-20T16:11:00Z">
        <w:r w:rsidR="00A23694">
          <w:rPr>
            <w:rFonts w:ascii="Arial" w:eastAsiaTheme="minorEastAsia" w:hAnsi="Arial" w:cs="Arial"/>
            <w:b/>
            <w:bCs/>
            <w:lang w:eastAsia="cs-CZ"/>
          </w:rPr>
          <w:t>1</w:t>
        </w:r>
      </w:ins>
      <w:ins w:id="31" w:author="Balcárková Soňa Ing." w:date="2023-03-20T16:22:00Z">
        <w:r w:rsidR="008F5346">
          <w:rPr>
            <w:rFonts w:ascii="Arial" w:eastAsiaTheme="minorEastAsia" w:hAnsi="Arial" w:cs="Arial"/>
            <w:b/>
            <w:bCs/>
            <w:lang w:eastAsia="cs-CZ"/>
          </w:rPr>
          <w:t>6</w:t>
        </w:r>
      </w:ins>
      <w:ins w:id="32" w:author="Kašparová Lucie Ing." w:date="2023-03-20T16:11:00Z">
        <w:del w:id="33" w:author="Balcárková Soňa Ing." w:date="2023-03-20T16:23:00Z">
          <w:r w:rsidR="00A23694" w:rsidDel="008F5346">
            <w:rPr>
              <w:rFonts w:ascii="Arial" w:eastAsiaTheme="minorEastAsia" w:hAnsi="Arial" w:cs="Arial"/>
              <w:b/>
              <w:bCs/>
              <w:lang w:eastAsia="cs-CZ"/>
            </w:rPr>
            <w:delText>5</w:delText>
          </w:r>
        </w:del>
      </w:ins>
      <w:del w:id="34" w:author="Kašparová Lucie Ing." w:date="2023-03-20T16:11:00Z">
        <w:r w:rsidR="00D1635E" w:rsidRPr="00D1635E" w:rsidDel="00A23694">
          <w:rPr>
            <w:rFonts w:ascii="Arial" w:eastAsiaTheme="minorEastAsia" w:hAnsi="Arial" w:cs="Arial"/>
            <w:b/>
            <w:bCs/>
            <w:lang w:eastAsia="cs-CZ"/>
          </w:rPr>
          <w:delText>31</w:delText>
        </w:r>
      </w:del>
      <w:r w:rsidR="009C25E5" w:rsidRPr="00D1635E">
        <w:rPr>
          <w:rFonts w:ascii="Arial" w:eastAsiaTheme="minorEastAsia" w:hAnsi="Arial" w:cs="Arial"/>
          <w:b/>
          <w:bCs/>
          <w:lang w:eastAsia="cs-CZ"/>
        </w:rPr>
        <w:t>.10.</w:t>
      </w:r>
      <w:r w:rsidR="00BE2BF5" w:rsidRPr="00D1635E">
        <w:rPr>
          <w:rFonts w:ascii="Arial" w:eastAsiaTheme="minorEastAsia" w:hAnsi="Arial" w:cs="Arial"/>
          <w:b/>
          <w:bCs/>
          <w:lang w:eastAsia="cs-CZ"/>
        </w:rPr>
        <w:t>2023</w:t>
      </w:r>
    </w:p>
    <w:p w14:paraId="4E5A12A0" w14:textId="74D1A53F" w:rsidR="002239DD" w:rsidRDefault="002239DD" w:rsidP="009C25E5">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Lhůta pro předání a převzetí dokončeného díla</w:t>
      </w:r>
      <w:r w:rsidRPr="009C25E5">
        <w:rPr>
          <w:rFonts w:ascii="Arial" w:eastAsiaTheme="minorEastAsia" w:hAnsi="Arial" w:cs="Arial"/>
          <w:lang w:eastAsia="cs-CZ"/>
        </w:rPr>
        <w:t>:</w:t>
      </w:r>
      <w:r w:rsidR="00C63CA4" w:rsidRPr="009C25E5">
        <w:rPr>
          <w:rFonts w:ascii="Arial" w:eastAsiaTheme="minorEastAsia" w:hAnsi="Arial" w:cs="Arial"/>
          <w:lang w:eastAsia="cs-CZ"/>
        </w:rPr>
        <w:t xml:space="preserve"> </w:t>
      </w:r>
      <w:r w:rsidR="009C25E5" w:rsidRPr="009C25E5">
        <w:rPr>
          <w:rFonts w:ascii="Arial" w:eastAsiaTheme="minorEastAsia" w:hAnsi="Arial" w:cs="Arial"/>
          <w:b/>
          <w:bCs/>
          <w:lang w:eastAsia="cs-CZ"/>
        </w:rPr>
        <w:t>16.11.</w:t>
      </w:r>
      <w:r w:rsidR="00BE2BF5" w:rsidRPr="009C25E5">
        <w:rPr>
          <w:rFonts w:ascii="Arial" w:eastAsiaTheme="minorEastAsia" w:hAnsi="Arial" w:cs="Arial"/>
          <w:b/>
          <w:bCs/>
          <w:lang w:eastAsia="cs-CZ"/>
        </w:rPr>
        <w:t>2023</w:t>
      </w:r>
      <w:r w:rsidR="00253712" w:rsidRPr="009C25E5">
        <w:rPr>
          <w:rFonts w:ascii="Arial" w:eastAsiaTheme="minorEastAsia" w:hAnsi="Arial" w:cs="Arial"/>
          <w:b/>
          <w:bCs/>
          <w:lang w:eastAsia="cs-CZ"/>
        </w:rPr>
        <w:t xml:space="preserve"> </w:t>
      </w:r>
      <w:bookmarkStart w:id="35" w:name="_Hlk125718798"/>
    </w:p>
    <w:p w14:paraId="29BD5295" w14:textId="77777777" w:rsidR="009C25E5" w:rsidRPr="009C25E5" w:rsidDel="009C25E5" w:rsidRDefault="009C25E5" w:rsidP="009C25E5">
      <w:pPr>
        <w:ind w:left="2880"/>
        <w:contextualSpacing/>
        <w:jc w:val="both"/>
        <w:rPr>
          <w:del w:id="36" w:author="Kašparová Lucie Ing." w:date="2023-03-08T08:48:00Z"/>
          <w:rFonts w:ascii="Arial" w:eastAsiaTheme="minorEastAsia" w:hAnsi="Arial" w:cs="Arial"/>
          <w:b/>
          <w:bCs/>
          <w:lang w:eastAsia="cs-CZ"/>
        </w:rPr>
      </w:pPr>
    </w:p>
    <w:p w14:paraId="708961EF" w14:textId="77777777" w:rsidR="002239DD" w:rsidRPr="002239DD" w:rsidRDefault="002239DD" w:rsidP="002239DD">
      <w:pPr>
        <w:ind w:left="720"/>
        <w:contextualSpacing/>
        <w:jc w:val="both"/>
        <w:rPr>
          <w:rFonts w:ascii="Arial" w:eastAsiaTheme="minorEastAsia" w:hAnsi="Arial" w:cs="Arial"/>
          <w:lang w:eastAsia="cs-CZ"/>
        </w:rPr>
      </w:pPr>
    </w:p>
    <w:bookmarkEnd w:id="35"/>
    <w:p w14:paraId="617EF78C" w14:textId="3F458FC8" w:rsidR="002239DD" w:rsidRPr="002239DD" w:rsidRDefault="00717E6B">
      <w:pPr>
        <w:ind w:left="709" w:hanging="283"/>
        <w:contextualSpacing/>
        <w:jc w:val="both"/>
        <w:rPr>
          <w:rFonts w:ascii="Arial" w:eastAsiaTheme="minorEastAsia" w:hAnsi="Arial" w:cs="Arial"/>
          <w:lang w:eastAsia="cs-CZ"/>
        </w:rPr>
        <w:pPrChange w:id="37" w:author="Kašparová Lucie Ing." w:date="2023-03-14T15:08:00Z">
          <w:pPr>
            <w:ind w:left="720"/>
            <w:contextualSpacing/>
            <w:jc w:val="both"/>
          </w:pPr>
        </w:pPrChange>
      </w:pPr>
      <w:ins w:id="38" w:author="Kašparová Lucie Ing." w:date="2023-03-14T15:08:00Z">
        <w:r>
          <w:rPr>
            <w:rFonts w:ascii="Arial" w:eastAsiaTheme="minorEastAsia" w:hAnsi="Arial" w:cs="Arial"/>
            <w:lang w:eastAsia="cs-CZ"/>
          </w:rPr>
          <w:t>5</w:t>
        </w:r>
      </w:ins>
      <w:del w:id="39" w:author="Kašparová Lucie Ing." w:date="2023-03-08T14:30:00Z">
        <w:r w:rsidR="002239DD" w:rsidRPr="002239DD" w:rsidDel="0095753D">
          <w:rPr>
            <w:rFonts w:ascii="Arial" w:eastAsiaTheme="minorEastAsia" w:hAnsi="Arial" w:cs="Arial"/>
            <w:lang w:eastAsia="cs-CZ"/>
          </w:rPr>
          <w:delText>6</w:delText>
        </w:r>
      </w:del>
      <w:r w:rsidR="002239DD" w:rsidRPr="002239DD">
        <w:rPr>
          <w:rFonts w:ascii="Arial" w:eastAsiaTheme="minorEastAsia" w:hAnsi="Arial" w:cs="Arial"/>
          <w:lang w:eastAsia="cs-CZ"/>
        </w:rPr>
        <w:t xml:space="preserve">. </w:t>
      </w:r>
      <w:bookmarkStart w:id="40" w:name="_Hlk129698919"/>
      <w:r w:rsidR="002239DD"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bookmarkEnd w:id="40"/>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4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4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42" w:name="_Hlk36121733"/>
      <w:r w:rsidR="001B686F" w:rsidRPr="008C7AB0">
        <w:rPr>
          <w:rFonts w:ascii="Arial" w:hAnsi="Arial" w:cs="Arial"/>
        </w:rPr>
        <w:t>vad a nedodělků z přejímacího řízení nebo vydáním kolaudačního souhlasu (rozhodující je okolnost, která nastane dříve).</w:t>
      </w:r>
      <w:bookmarkEnd w:id="4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4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4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1B2A992"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BE2BF5">
        <w:rPr>
          <w:rFonts w:ascii="Arial" w:hAnsi="Arial" w:cs="Arial"/>
        </w:rPr>
        <w:t xml:space="preserve">výši </w:t>
      </w:r>
      <w:r w:rsidR="00BE2BF5" w:rsidRPr="00BE2BF5">
        <w:rPr>
          <w:rFonts w:ascii="Arial" w:hAnsi="Arial" w:cs="Arial"/>
          <w:b/>
        </w:rPr>
        <w:t>20 000</w:t>
      </w:r>
      <w:r w:rsidR="00EA5324">
        <w:rPr>
          <w:rFonts w:ascii="Arial" w:hAnsi="Arial" w:cs="Arial"/>
          <w:b/>
        </w:rPr>
        <w:t> </w:t>
      </w:r>
      <w:r w:rsidR="00BE2BF5" w:rsidRPr="00BE2BF5">
        <w:rPr>
          <w:rFonts w:ascii="Arial" w:hAnsi="Arial" w:cs="Arial"/>
          <w:b/>
        </w:rPr>
        <w:t xml:space="preserve">000 </w:t>
      </w:r>
      <w:r w:rsidRPr="00BE2BF5">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lastRenderedPageBreak/>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4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4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4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ins w:id="46" w:author="Králová Alžběta Ing." w:date="2023-02-16T09:35:00Z">
        <w:r w:rsidR="00F56592">
          <w:rPr>
            <w:rFonts w:ascii="Arial" w:hAnsi="Arial" w:cs="Arial"/>
          </w:rPr>
          <w:t xml:space="preserve"> </w:t>
        </w:r>
      </w:ins>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lastRenderedPageBreak/>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47" w:name="_Hlk16773999"/>
      <w:r w:rsidR="00AC63F3" w:rsidRPr="00AC63F3">
        <w:rPr>
          <w:rFonts w:ascii="Arial" w:hAnsi="Arial" w:cs="Arial"/>
        </w:rPr>
        <w:t xml:space="preserve">Kontroly se mohou účastnit i zaměstnanci objednatele zařazení v Oddělení investičních činností. </w:t>
      </w:r>
      <w:bookmarkEnd w:id="4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48" w:name="_Hlk16774061"/>
      <w:r w:rsidR="00AC63F3" w:rsidRPr="00AC63F3">
        <w:rPr>
          <w:rFonts w:ascii="Arial" w:hAnsi="Arial" w:cs="Arial"/>
        </w:rPr>
        <w:t>Kontrolních dnů se mohou účastnit i zaměstnanci objednatele zařazení v Oddělení investičních činností.</w:t>
      </w:r>
      <w:bookmarkEnd w:id="48"/>
    </w:p>
    <w:p w14:paraId="745AA13A" w14:textId="2E201CBC"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398699A" w:rsidR="00414852" w:rsidRPr="00EA5324"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w:t>
      </w:r>
      <w:r w:rsidRPr="00EA5324">
        <w:rPr>
          <w:rFonts w:ascii="Arial" w:hAnsi="Arial" w:cs="Arial"/>
          <w:lang w:val="x-none"/>
        </w:rPr>
        <w:t xml:space="preserve">úřad pro </w:t>
      </w:r>
      <w:r w:rsidR="00EA5324" w:rsidRPr="00EA5324">
        <w:rPr>
          <w:rFonts w:ascii="Arial" w:hAnsi="Arial" w:cs="Arial"/>
          <w:lang w:val="en-US"/>
        </w:rPr>
        <w:t>Ústecký kraj</w:t>
      </w:r>
      <w:r w:rsidRPr="00EA5324">
        <w:rPr>
          <w:rFonts w:ascii="Arial" w:hAnsi="Arial" w:cs="Arial"/>
          <w:lang w:val="en-US"/>
        </w:rPr>
        <w:t xml:space="preserve">, Pobočka </w:t>
      </w:r>
      <w:r w:rsidR="00EA5324" w:rsidRPr="00EA5324">
        <w:rPr>
          <w:rFonts w:ascii="Arial" w:hAnsi="Arial" w:cs="Arial"/>
          <w:lang w:val="en-US"/>
        </w:rPr>
        <w:t>Teplice.</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49" w:name="_Hlk40281101"/>
      <w:r w:rsidRPr="00F56592">
        <w:rPr>
          <w:rFonts w:ascii="Arial" w:hAnsi="Arial" w:cs="Arial"/>
        </w:rPr>
        <w:t xml:space="preserve">Objednatel je povinen nejpozději do 5 pracovních dnů ode dne </w:t>
      </w:r>
      <w:bookmarkStart w:id="50" w:name="_Hlk18500891"/>
      <w:r w:rsidRPr="00F56592">
        <w:rPr>
          <w:rFonts w:ascii="Arial" w:hAnsi="Arial" w:cs="Arial"/>
        </w:rPr>
        <w:t>nabytí právní moci kolaudačního souhlasu/rozhodnutí zahájit přejímací řízení a řádně v něm pokračovat.</w:t>
      </w:r>
      <w:bookmarkEnd w:id="50"/>
    </w:p>
    <w:bookmarkEnd w:id="49"/>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w:t>
      </w:r>
      <w:r w:rsidRPr="00594BBC">
        <w:rPr>
          <w:rFonts w:ascii="Arial" w:hAnsi="Arial" w:cs="Arial"/>
        </w:rPr>
        <w:lastRenderedPageBreak/>
        <w:t>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ins w:id="51" w:author="Králová Alžběta Ing." w:date="2023-02-16T09:37:00Z">
        <w:r w:rsidR="00F56592">
          <w:rPr>
            <w:rFonts w:ascii="Arial" w:hAnsi="Arial" w:cs="Arial"/>
          </w:rPr>
          <w:t xml:space="preserve"> </w:t>
        </w:r>
      </w:ins>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52"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52"/>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53" w:name="_Ref376427534"/>
      <w:r w:rsidRPr="00594BBC">
        <w:rPr>
          <w:rFonts w:cs="Arial"/>
          <w:b w:val="0"/>
          <w:szCs w:val="22"/>
          <w:u w:val="none"/>
        </w:rPr>
        <w:t>Staveniště bylo vyklizeno a případné úpravy okolí byly provedeny do 15 kalendářních dnů po předání a převzetí díla.</w:t>
      </w:r>
      <w:bookmarkEnd w:id="53"/>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ins w:id="54" w:author="Králová Alžběta Ing." w:date="2023-02-17T08:44:00Z">
        <w:r w:rsidR="00DA3E16">
          <w:rPr>
            <w:rFonts w:ascii="Arial" w:hAnsi="Arial" w:cs="Arial"/>
          </w:rPr>
          <w:t xml:space="preserve"> </w:t>
        </w:r>
      </w:ins>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4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5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5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64484BE"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Zhotovitel poskytne objednateli záruku za jakost díla v </w:t>
      </w:r>
      <w:r w:rsidRPr="00EA5324">
        <w:rPr>
          <w:rFonts w:ascii="Arial" w:hAnsi="Arial" w:cs="Arial"/>
          <w:lang w:val="x-none"/>
        </w:rPr>
        <w:t xml:space="preserve">délce </w:t>
      </w:r>
      <w:r w:rsidR="00EA5324" w:rsidRPr="00EA5324">
        <w:rPr>
          <w:rFonts w:ascii="Arial" w:hAnsi="Arial" w:cs="Arial"/>
          <w:lang w:val="en-US"/>
        </w:rPr>
        <w:t>60</w:t>
      </w:r>
      <w:r w:rsidR="00EA5324">
        <w:rPr>
          <w:rFonts w:ascii="Arial" w:hAnsi="Arial" w:cs="Arial"/>
          <w:b/>
          <w:bCs/>
          <w:lang w:val="en-US"/>
        </w:rPr>
        <w:t xml:space="preserve">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838CF64" w:rsidR="00DC7E4C" w:rsidRPr="00594BBC" w:rsidRDefault="00DC7E4C" w:rsidP="00DC7E4C">
      <w:pPr>
        <w:pStyle w:val="Odstavecseseznamem"/>
        <w:numPr>
          <w:ilvl w:val="0"/>
          <w:numId w:val="31"/>
        </w:numPr>
        <w:jc w:val="both"/>
        <w:rPr>
          <w:rFonts w:ascii="Arial" w:hAnsi="Arial" w:cs="Arial"/>
        </w:rPr>
      </w:pPr>
      <w:bookmarkStart w:id="56" w:name="_Ref376379662"/>
      <w:bookmarkStart w:id="57" w:name="_Hlk129699077"/>
      <w:r w:rsidRPr="00594BBC">
        <w:rPr>
          <w:rFonts w:ascii="Arial" w:hAnsi="Arial" w:cs="Arial"/>
        </w:rPr>
        <w:t xml:space="preserve">Zhotovitel se zavazuje uhradit smluvní pokutu ve výši </w:t>
      </w:r>
      <w:r w:rsidR="00386AB4">
        <w:rPr>
          <w:rFonts w:ascii="Arial" w:hAnsi="Arial" w:cs="Arial"/>
        </w:rPr>
        <w:t xml:space="preserve">0,5 % </w:t>
      </w:r>
      <w:r w:rsidRPr="00594BBC">
        <w:rPr>
          <w:rFonts w:ascii="Arial" w:hAnsi="Arial" w:cs="Arial"/>
        </w:rPr>
        <w:t xml:space="preserve">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420F5054"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386AB4">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2B17D212"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386AB4">
        <w:rPr>
          <w:rFonts w:ascii="Arial" w:hAnsi="Arial" w:cs="Arial"/>
        </w:rPr>
        <w:t xml:space="preserve">0,5 %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481EBEBF" w:rsidR="00DC7E4C" w:rsidRPr="00DC1BEB" w:rsidRDefault="00F81870" w:rsidP="00DC1BEB">
      <w:pPr>
        <w:pStyle w:val="Odstavecseseznamem"/>
        <w:numPr>
          <w:ilvl w:val="0"/>
          <w:numId w:val="31"/>
        </w:numPr>
        <w:jc w:val="both"/>
        <w:rPr>
          <w:rFonts w:ascii="Arial" w:hAnsi="Arial" w:cs="Arial"/>
          <w:lang w:val="x-none"/>
        </w:rPr>
      </w:pPr>
      <w:bookmarkStart w:id="58" w:name="_Hlk72322488"/>
      <w:bookmarkStart w:id="59"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386AB4">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58"/>
      <w:bookmarkEnd w:id="59"/>
    </w:p>
    <w:bookmarkEnd w:id="56"/>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03CA6D8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386AB4">
        <w:rPr>
          <w:rFonts w:ascii="Arial" w:hAnsi="Arial" w:cs="Arial"/>
        </w:rPr>
        <w:t>30</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4331669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60" w:name="_Hlk19537860"/>
      <w:r w:rsidRPr="00EE022E">
        <w:rPr>
          <w:rFonts w:ascii="Arial" w:hAnsi="Arial" w:cs="Arial"/>
        </w:rPr>
        <w:lastRenderedPageBreak/>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40E4AA4D" w:rsidR="00E73632" w:rsidRPr="0035198B" w:rsidRDefault="001F7A38" w:rsidP="0035198B">
      <w:pPr>
        <w:pStyle w:val="Odstavecseseznamem"/>
        <w:numPr>
          <w:ilvl w:val="0"/>
          <w:numId w:val="31"/>
        </w:numPr>
        <w:jc w:val="both"/>
        <w:rPr>
          <w:rFonts w:ascii="Arial" w:hAnsi="Arial" w:cs="Arial"/>
        </w:rPr>
      </w:pPr>
      <w:bookmarkStart w:id="61"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bookmarkEnd w:id="61"/>
      <w:bookmarkEnd w:id="60"/>
    </w:p>
    <w:bookmarkEnd w:id="57"/>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lastRenderedPageBreak/>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62"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62"/>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58909CB4"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0035198B" w:rsidRPr="00594BBC">
        <w:rPr>
          <w:rFonts w:ascii="Arial" w:hAnsi="Arial" w:cs="Arial"/>
          <w:lang w:val="x-none"/>
        </w:rPr>
        <w:t>smlouvu</w:t>
      </w:r>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7487CF0B" w14:textId="77777777" w:rsidR="0035198B" w:rsidRDefault="0035198B">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w:t>
      </w:r>
      <w:r w:rsidRPr="00594BBC">
        <w:rPr>
          <w:rFonts w:ascii="Arial" w:hAnsi="Arial" w:cs="Arial"/>
          <w:lang w:val="x-none"/>
        </w:rPr>
        <w:lastRenderedPageBreak/>
        <w:t xml:space="preserve">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63"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63"/>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517556ED"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1D949CD7" w14:textId="77777777" w:rsidR="009C25E5" w:rsidRPr="00594BBC" w:rsidRDefault="009C25E5" w:rsidP="009C25E5">
      <w:pPr>
        <w:pStyle w:val="Odstavecseseznamem"/>
        <w:jc w:val="both"/>
        <w:rPr>
          <w:rFonts w:ascii="Arial" w:hAnsi="Arial" w:cs="Arial"/>
          <w:lang w:val="x-none"/>
        </w:rPr>
      </w:pP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5DB9E006"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EE69D4">
        <w:rPr>
          <w:rFonts w:ascii="Arial" w:hAnsi="Arial" w:cs="Arial"/>
        </w:rPr>
        <w:t xml:space="preserve">Ing. </w:t>
      </w:r>
      <w:r w:rsidR="009C25E5">
        <w:rPr>
          <w:rFonts w:ascii="Arial" w:hAnsi="Arial" w:cs="Arial"/>
        </w:rPr>
        <w:t>Lucie Kašparová</w:t>
      </w:r>
      <w:r w:rsidR="00EE69D4">
        <w:rPr>
          <w:rFonts w:ascii="Arial" w:hAnsi="Arial" w:cs="Arial"/>
        </w:rPr>
        <w:t>, odborný rada</w:t>
      </w:r>
    </w:p>
    <w:p w14:paraId="69C8E8E3" w14:textId="4CA682C3"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EE69D4">
        <w:rPr>
          <w:rFonts w:ascii="Arial" w:hAnsi="Arial" w:cs="Arial"/>
        </w:rPr>
        <w:tab/>
      </w:r>
      <w:r w:rsidR="00EE69D4">
        <w:rPr>
          <w:rFonts w:ascii="Arial" w:hAnsi="Arial" w:cs="Arial"/>
        </w:rPr>
        <w:tab/>
      </w:r>
      <w:bookmarkStart w:id="64" w:name="_Hlk129699161"/>
      <w:r w:rsidR="00EE69D4">
        <w:rPr>
          <w:rFonts w:ascii="Arial" w:hAnsi="Arial" w:cs="Arial"/>
        </w:rPr>
        <w:t>+420 7</w:t>
      </w:r>
      <w:r w:rsidR="009C25E5">
        <w:rPr>
          <w:rFonts w:ascii="Arial" w:hAnsi="Arial" w:cs="Arial"/>
        </w:rPr>
        <w:t>27</w:t>
      </w:r>
      <w:r w:rsidR="00EE69D4">
        <w:rPr>
          <w:rFonts w:ascii="Arial" w:hAnsi="Arial" w:cs="Arial"/>
        </w:rPr>
        <w:t> </w:t>
      </w:r>
      <w:r w:rsidR="009C25E5">
        <w:rPr>
          <w:rFonts w:ascii="Arial" w:hAnsi="Arial" w:cs="Arial"/>
        </w:rPr>
        <w:t>956</w:t>
      </w:r>
      <w:r w:rsidR="00EE69D4">
        <w:rPr>
          <w:rFonts w:ascii="Arial" w:hAnsi="Arial" w:cs="Arial"/>
        </w:rPr>
        <w:t xml:space="preserve"> </w:t>
      </w:r>
      <w:r w:rsidR="009C25E5">
        <w:rPr>
          <w:rFonts w:ascii="Arial" w:hAnsi="Arial" w:cs="Arial"/>
        </w:rPr>
        <w:t>865</w:t>
      </w:r>
    </w:p>
    <w:bookmarkEnd w:id="64"/>
    <w:p w14:paraId="5B9B4C84" w14:textId="6FD27B32"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t xml:space="preserve"> </w:t>
      </w:r>
      <w:r w:rsidR="00EE69D4">
        <w:rPr>
          <w:rFonts w:ascii="Arial" w:hAnsi="Arial" w:cs="Arial"/>
        </w:rPr>
        <w:tab/>
      </w:r>
      <w:r w:rsidR="00EE69D4">
        <w:rPr>
          <w:rFonts w:ascii="Arial" w:hAnsi="Arial" w:cs="Arial"/>
        </w:rPr>
        <w:tab/>
      </w:r>
      <w:r w:rsidR="009C25E5">
        <w:rPr>
          <w:rFonts w:ascii="Arial" w:hAnsi="Arial" w:cs="Arial"/>
        </w:rPr>
        <w:t>l.kasparova</w:t>
      </w:r>
      <w:r w:rsidR="00EE69D4">
        <w:rPr>
          <w:rFonts w:ascii="Arial" w:hAnsi="Arial" w:cs="Arial"/>
        </w:rPr>
        <w:t>@spucr.cz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65" w:name="_Hlk125972258"/>
      <w:r>
        <w:rPr>
          <w:rFonts w:ascii="Arial" w:hAnsi="Arial" w:cs="Arial"/>
        </w:rPr>
        <w:t xml:space="preserve">Zhotovitel podpisem této Smlouvy bere na vědomí, že </w:t>
      </w:r>
      <w:bookmarkEnd w:id="65"/>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66"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21BA9DA3"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045862">
        <w:rPr>
          <w:rFonts w:ascii="Arial" w:hAnsi="Arial" w:cs="Arial"/>
          <w:lang w:val="en-US"/>
        </w:rPr>
        <w:t>30.6.</w:t>
      </w:r>
      <w:r w:rsidR="00EA5324" w:rsidRPr="00045862">
        <w:rPr>
          <w:rFonts w:ascii="Arial" w:hAnsi="Arial" w:cs="Arial"/>
          <w:lang w:val="en-US"/>
        </w:rPr>
        <w:t>2023</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66"/>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67" w:name="_Ref376434278"/>
      <w:r w:rsidRPr="00594BBC">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w:t>
      </w:r>
      <w:r w:rsidRPr="00594BBC">
        <w:rPr>
          <w:rFonts w:ascii="Arial" w:hAnsi="Arial" w:cs="Arial"/>
          <w:lang w:val="x-none"/>
        </w:rPr>
        <w:lastRenderedPageBreak/>
        <w:t>jakost a uplatnění a odstranění vad díla. Zhotovitel tímto souhlasí s přechodem uvedených práv objednatele na nového vlastníka stavby.</w:t>
      </w:r>
      <w:bookmarkEnd w:id="6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171B336" w14:textId="77777777" w:rsidR="009C104D" w:rsidRPr="009C104D" w:rsidRDefault="00943F4A" w:rsidP="009C104D">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0C5C7142" w:rsidR="00425E0C" w:rsidRPr="00962BBC" w:rsidRDefault="00425E0C" w:rsidP="009C104D">
      <w:pPr>
        <w:pStyle w:val="Odstavecseseznamem"/>
        <w:jc w:val="both"/>
        <w:rPr>
          <w:rFonts w:ascii="Arial" w:hAnsi="Arial" w:cs="Arial"/>
        </w:rPr>
      </w:pPr>
      <w:r w:rsidRPr="00962BBC">
        <w:rPr>
          <w:rFonts w:ascii="Arial" w:hAnsi="Arial" w:cs="Arial"/>
        </w:rPr>
        <w:t>K prověření mocnosti finální vrstvy provede zhotovitel na své náklady kontrolní vrty v</w:t>
      </w:r>
      <w:r w:rsidR="00DA3E16" w:rsidRPr="00962BBC">
        <w:rPr>
          <w:rFonts w:ascii="Arial" w:hAnsi="Arial" w:cs="Arial"/>
        </w:rPr>
        <w:t> </w:t>
      </w:r>
      <w:r w:rsidRPr="00962BBC">
        <w:rPr>
          <w:rFonts w:ascii="Arial" w:hAnsi="Arial" w:cs="Arial"/>
        </w:rPr>
        <w:t>místech</w:t>
      </w:r>
      <w:r w:rsidR="00DA3E16" w:rsidRPr="00962BBC">
        <w:rPr>
          <w:rFonts w:ascii="Arial" w:hAnsi="Arial" w:cs="Arial"/>
        </w:rPr>
        <w:t>,</w:t>
      </w:r>
      <w:r w:rsidRPr="00962BBC">
        <w:rPr>
          <w:rFonts w:ascii="Arial" w:hAnsi="Arial" w:cs="Arial"/>
        </w:rPr>
        <w:t xml:space="preserve"> kde </w:t>
      </w:r>
      <w:proofErr w:type="gramStart"/>
      <w:r w:rsidRPr="00962BBC">
        <w:rPr>
          <w:rFonts w:ascii="Arial" w:hAnsi="Arial" w:cs="Arial"/>
        </w:rPr>
        <w:t>určí</w:t>
      </w:r>
      <w:proofErr w:type="gramEnd"/>
      <w:r w:rsidRPr="00962BBC">
        <w:rPr>
          <w:rFonts w:ascii="Arial" w:hAnsi="Arial" w:cs="Arial"/>
        </w:rPr>
        <w:t xml:space="preserve">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68" w:name="_Hlk13049894"/>
      <w:bookmarkStart w:id="6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70" w:name="_Hlk13049910"/>
      <w:bookmarkEnd w:id="6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69"/>
    <w:bookmarkEnd w:id="7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DEF6FDF" w14:textId="3AC23AD6" w:rsidR="00FB1AEB" w:rsidRPr="00045862" w:rsidRDefault="00943F4A" w:rsidP="00045862">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bookmarkStart w:id="71" w:name="_Hlk71731816"/>
    </w:p>
    <w:bookmarkEnd w:id="71"/>
    <w:p w14:paraId="10C45E89" w14:textId="19F606E5" w:rsidR="003E67A6" w:rsidRPr="00F773BC" w:rsidRDefault="00C8503D" w:rsidP="00F773BC">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E7E0238" w14:textId="77777777" w:rsidR="0035198B" w:rsidRDefault="0035198B" w:rsidP="00943F4A">
            <w:pPr>
              <w:rPr>
                <w:rFonts w:ascii="Arial" w:hAnsi="Arial" w:cs="Arial"/>
              </w:rPr>
            </w:pPr>
            <w:bookmarkStart w:id="72" w:name="_Hlk129699248"/>
          </w:p>
          <w:p w14:paraId="0693C5B7" w14:textId="29DFEC6E" w:rsidR="00943F4A" w:rsidRPr="00594BBC" w:rsidRDefault="00943F4A" w:rsidP="00943F4A">
            <w:pPr>
              <w:rPr>
                <w:rFonts w:ascii="Arial" w:hAnsi="Arial" w:cs="Arial"/>
              </w:rPr>
            </w:pPr>
            <w:r w:rsidRPr="00594BBC">
              <w:rPr>
                <w:rFonts w:ascii="Arial" w:hAnsi="Arial" w:cs="Arial"/>
              </w:rPr>
              <w:t>V</w:t>
            </w:r>
            <w:r w:rsidR="00045862">
              <w:rPr>
                <w:rFonts w:ascii="Arial" w:hAnsi="Arial" w:cs="Arial"/>
              </w:rPr>
              <w:t xml:space="preserve"> Teplicích</w:t>
            </w:r>
            <w:r w:rsidRPr="00594BBC">
              <w:rPr>
                <w:rFonts w:ascii="Arial" w:hAnsi="Arial" w:cs="Arial"/>
              </w:rPr>
              <w:t xml:space="preserve"> dne………</w:t>
            </w:r>
          </w:p>
        </w:tc>
        <w:tc>
          <w:tcPr>
            <w:tcW w:w="4536" w:type="dxa"/>
            <w:gridSpan w:val="2"/>
            <w:shd w:val="clear" w:color="auto" w:fill="auto"/>
          </w:tcPr>
          <w:p w14:paraId="79B1D692" w14:textId="77777777" w:rsidR="0035198B" w:rsidRDefault="0035198B" w:rsidP="00943F4A">
            <w:pPr>
              <w:rPr>
                <w:rFonts w:ascii="Arial" w:hAnsi="Arial" w:cs="Arial"/>
              </w:rPr>
            </w:pPr>
          </w:p>
          <w:p w14:paraId="6E14BAEB" w14:textId="1327D20C"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753A927B" w14:textId="77777777" w:rsidR="00F773BC" w:rsidRDefault="00F773BC" w:rsidP="00943F4A">
            <w:pPr>
              <w:rPr>
                <w:rFonts w:ascii="Arial" w:hAnsi="Arial" w:cs="Arial"/>
              </w:rPr>
            </w:pPr>
          </w:p>
          <w:p w14:paraId="146AC695" w14:textId="63125C43"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1F3E3524" w14:textId="77777777" w:rsidR="0035198B" w:rsidRDefault="0035198B" w:rsidP="00943F4A">
            <w:pPr>
              <w:rPr>
                <w:rFonts w:ascii="Arial" w:hAnsi="Arial" w:cs="Arial"/>
              </w:rPr>
            </w:pPr>
          </w:p>
          <w:p w14:paraId="5F510C15" w14:textId="30649F40" w:rsidR="00943F4A" w:rsidRPr="00594BBC" w:rsidRDefault="00943F4A" w:rsidP="00943F4A">
            <w:pPr>
              <w:rPr>
                <w:rFonts w:ascii="Arial" w:hAnsi="Arial" w:cs="Arial"/>
              </w:rPr>
            </w:pPr>
            <w:r w:rsidRPr="00594BBC">
              <w:rPr>
                <w:rFonts w:ascii="Arial" w:hAnsi="Arial" w:cs="Arial"/>
              </w:rPr>
              <w:t>……………………………………</w:t>
            </w:r>
          </w:p>
        </w:tc>
      </w:tr>
      <w:tr w:rsidR="002F7F93" w:rsidRPr="000724FB" w14:paraId="33CA1364" w14:textId="77777777" w:rsidTr="002F7F93">
        <w:tc>
          <w:tcPr>
            <w:tcW w:w="4606" w:type="dxa"/>
            <w:gridSpan w:val="2"/>
            <w:shd w:val="clear" w:color="auto" w:fill="auto"/>
          </w:tcPr>
          <w:p w14:paraId="725AE094" w14:textId="77777777" w:rsidR="00045862" w:rsidRDefault="00F773BC" w:rsidP="00045862">
            <w:pPr>
              <w:rPr>
                <w:rFonts w:ascii="Arial" w:hAnsi="Arial" w:cs="Arial"/>
              </w:rPr>
            </w:pPr>
            <w:r w:rsidRPr="00045862">
              <w:rPr>
                <w:rFonts w:ascii="Arial" w:hAnsi="Arial" w:cs="Arial"/>
              </w:rPr>
              <w:t>Ing. Pavel Pojer ředitel Krajského pozemkového úřadu pro Ústecký kraj</w:t>
            </w:r>
          </w:p>
          <w:p w14:paraId="308F32C6" w14:textId="77777777" w:rsidR="009C25E5" w:rsidRDefault="009C25E5" w:rsidP="00045862">
            <w:pPr>
              <w:rPr>
                <w:rFonts w:ascii="Arial" w:hAnsi="Arial" w:cs="Arial"/>
                <w:b/>
                <w:bCs/>
              </w:rPr>
            </w:pPr>
          </w:p>
          <w:p w14:paraId="6C8B2E94" w14:textId="77777777" w:rsidR="009C25E5" w:rsidRDefault="009C25E5" w:rsidP="00045862">
            <w:pPr>
              <w:rPr>
                <w:rFonts w:ascii="Arial" w:hAnsi="Arial" w:cs="Arial"/>
                <w:b/>
                <w:bCs/>
              </w:rPr>
            </w:pPr>
          </w:p>
          <w:p w14:paraId="77249502" w14:textId="77777777" w:rsidR="009C25E5" w:rsidRDefault="009C25E5" w:rsidP="00045862">
            <w:pPr>
              <w:rPr>
                <w:rFonts w:ascii="Arial" w:hAnsi="Arial" w:cs="Arial"/>
                <w:b/>
                <w:bCs/>
              </w:rPr>
            </w:pPr>
          </w:p>
          <w:p w14:paraId="41ED103E" w14:textId="77777777" w:rsidR="009C25E5" w:rsidRDefault="009C25E5" w:rsidP="00045862">
            <w:pPr>
              <w:rPr>
                <w:rFonts w:ascii="Arial" w:hAnsi="Arial" w:cs="Arial"/>
                <w:b/>
                <w:bCs/>
              </w:rPr>
            </w:pPr>
          </w:p>
          <w:p w14:paraId="73FC3F1E" w14:textId="77777777" w:rsidR="00820991" w:rsidRDefault="00820991" w:rsidP="00045862">
            <w:pPr>
              <w:rPr>
                <w:rFonts w:ascii="Arial" w:hAnsi="Arial" w:cs="Arial"/>
                <w:b/>
                <w:bCs/>
              </w:rPr>
            </w:pPr>
          </w:p>
          <w:p w14:paraId="54410380" w14:textId="77777777" w:rsidR="00820991" w:rsidRDefault="00820991" w:rsidP="00045862">
            <w:pPr>
              <w:rPr>
                <w:rFonts w:ascii="Arial" w:hAnsi="Arial" w:cs="Arial"/>
                <w:b/>
                <w:bCs/>
              </w:rPr>
            </w:pPr>
          </w:p>
          <w:p w14:paraId="1D0C1D4D" w14:textId="77777777" w:rsidR="00820991" w:rsidRDefault="00820991" w:rsidP="00045862">
            <w:pPr>
              <w:rPr>
                <w:rFonts w:ascii="Arial" w:hAnsi="Arial" w:cs="Arial"/>
                <w:b/>
                <w:bCs/>
              </w:rPr>
            </w:pPr>
          </w:p>
          <w:p w14:paraId="7252B401" w14:textId="77777777" w:rsidR="00820991" w:rsidRDefault="00820991" w:rsidP="00045862">
            <w:pPr>
              <w:rPr>
                <w:rFonts w:ascii="Arial" w:hAnsi="Arial" w:cs="Arial"/>
                <w:b/>
                <w:bCs/>
              </w:rPr>
            </w:pPr>
          </w:p>
          <w:p w14:paraId="7BEE61A2" w14:textId="77777777" w:rsidR="00820991" w:rsidRDefault="00820991" w:rsidP="00045862">
            <w:pPr>
              <w:rPr>
                <w:rFonts w:ascii="Arial" w:hAnsi="Arial" w:cs="Arial"/>
                <w:b/>
                <w:bCs/>
              </w:rPr>
            </w:pPr>
          </w:p>
          <w:p w14:paraId="293E922E" w14:textId="77777777" w:rsidR="00820991" w:rsidRDefault="00820991" w:rsidP="00045862">
            <w:pPr>
              <w:rPr>
                <w:rFonts w:ascii="Arial" w:hAnsi="Arial" w:cs="Arial"/>
                <w:b/>
                <w:bCs/>
              </w:rPr>
            </w:pPr>
          </w:p>
          <w:p w14:paraId="5DBAFC72" w14:textId="77777777" w:rsidR="00820991" w:rsidDel="005F39EB" w:rsidRDefault="00820991" w:rsidP="00045862">
            <w:pPr>
              <w:rPr>
                <w:del w:id="73" w:author="Kašparová Lucie Ing." w:date="2023-03-14T08:15:00Z"/>
                <w:rFonts w:ascii="Arial" w:hAnsi="Arial" w:cs="Arial"/>
                <w:b/>
                <w:bCs/>
              </w:rPr>
            </w:pPr>
          </w:p>
          <w:p w14:paraId="0ED63815" w14:textId="14044E0A" w:rsidR="00820991" w:rsidDel="005F39EB" w:rsidRDefault="00820991" w:rsidP="00045862">
            <w:pPr>
              <w:rPr>
                <w:del w:id="74" w:author="Kašparová Lucie Ing." w:date="2023-03-14T08:15:00Z"/>
                <w:rFonts w:ascii="Arial" w:hAnsi="Arial" w:cs="Arial"/>
                <w:b/>
                <w:bCs/>
              </w:rPr>
            </w:pPr>
          </w:p>
          <w:p w14:paraId="0432837E" w14:textId="20EB328C" w:rsidR="00962BBC" w:rsidDel="005F39EB" w:rsidRDefault="00962BBC" w:rsidP="00045862">
            <w:pPr>
              <w:rPr>
                <w:del w:id="75" w:author="Kašparová Lucie Ing." w:date="2023-03-14T08:15:00Z"/>
                <w:rFonts w:ascii="Arial" w:hAnsi="Arial" w:cs="Arial"/>
                <w:b/>
                <w:bCs/>
              </w:rPr>
            </w:pPr>
          </w:p>
          <w:p w14:paraId="79FEDA0E" w14:textId="410049F1" w:rsidR="00962BBC" w:rsidDel="005F39EB" w:rsidRDefault="00962BBC" w:rsidP="00045862">
            <w:pPr>
              <w:rPr>
                <w:del w:id="76" w:author="Kašparová Lucie Ing." w:date="2023-03-14T08:15:00Z"/>
                <w:rFonts w:ascii="Arial" w:hAnsi="Arial" w:cs="Arial"/>
                <w:b/>
                <w:bCs/>
              </w:rPr>
            </w:pPr>
          </w:p>
          <w:p w14:paraId="432169F5" w14:textId="77777777" w:rsidR="00962BBC" w:rsidDel="005F39EB" w:rsidRDefault="00962BBC" w:rsidP="00045862">
            <w:pPr>
              <w:rPr>
                <w:del w:id="77" w:author="Kašparová Lucie Ing." w:date="2023-03-14T08:15:00Z"/>
                <w:rFonts w:ascii="Arial" w:hAnsi="Arial" w:cs="Arial"/>
                <w:b/>
                <w:bCs/>
              </w:rPr>
            </w:pPr>
          </w:p>
          <w:p w14:paraId="6693B2BC" w14:textId="69737ED9" w:rsidR="00820991" w:rsidRPr="00F773BC" w:rsidRDefault="00820991" w:rsidP="00045862">
            <w:pPr>
              <w:rPr>
                <w:rFonts w:ascii="Arial" w:hAnsi="Arial" w:cs="Arial"/>
                <w:b/>
                <w:bCs/>
              </w:rPr>
            </w:pPr>
          </w:p>
        </w:tc>
        <w:tc>
          <w:tcPr>
            <w:tcW w:w="4606" w:type="dxa"/>
            <w:gridSpan w:val="2"/>
            <w:shd w:val="clear" w:color="auto" w:fill="auto"/>
          </w:tcPr>
          <w:p w14:paraId="4B3CBB13" w14:textId="77777777" w:rsidR="002F7F93" w:rsidRPr="00717E6B" w:rsidRDefault="002F7F93" w:rsidP="00916165">
            <w:pPr>
              <w:rPr>
                <w:rFonts w:ascii="Arial" w:hAnsi="Arial" w:cs="Arial"/>
                <w:rPrChange w:id="78" w:author="Kašparová Lucie Ing." w:date="2023-03-14T15:14:00Z">
                  <w:rPr>
                    <w:rFonts w:ascii="Arial" w:hAnsi="Arial" w:cs="Arial"/>
                    <w:b/>
                    <w:bCs/>
                  </w:rPr>
                </w:rPrChange>
              </w:rPr>
            </w:pPr>
            <w:r w:rsidRPr="00717E6B">
              <w:rPr>
                <w:rFonts w:ascii="Arial" w:hAnsi="Arial" w:cs="Arial"/>
                <w:rPrChange w:id="79" w:author="Kašparová Lucie Ing." w:date="2023-03-14T15:14:00Z">
                  <w:rPr>
                    <w:rFonts w:ascii="Arial" w:hAnsi="Arial" w:cs="Arial"/>
                    <w:b/>
                    <w:bCs/>
                  </w:rPr>
                </w:rPrChange>
              </w:rPr>
              <w:t>zhotovitel</w:t>
            </w:r>
          </w:p>
          <w:p w14:paraId="73E1AD81" w14:textId="770F5C2A" w:rsidR="002F7F93" w:rsidRPr="000724FB" w:rsidRDefault="002F7F93" w:rsidP="00916165">
            <w:pPr>
              <w:rPr>
                <w:rFonts w:ascii="Arial" w:hAnsi="Arial" w:cs="Arial"/>
              </w:rPr>
            </w:pPr>
          </w:p>
        </w:tc>
      </w:tr>
    </w:tbl>
    <w:bookmarkEnd w:id="72"/>
    <w:p w14:paraId="13424DE9" w14:textId="4817C3D6" w:rsidR="00835F77" w:rsidRPr="00F773BC" w:rsidRDefault="00835F77" w:rsidP="00F773BC">
      <w:pPr>
        <w:rPr>
          <w:rFonts w:ascii="Arial" w:hAnsi="Arial" w:cs="Arial"/>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1A1CE652" w:rsidR="00D8336D" w:rsidDel="00FF5E0E" w:rsidRDefault="00FF5E0E">
    <w:pPr>
      <w:pStyle w:val="Zhlav"/>
      <w:tabs>
        <w:tab w:val="clear" w:pos="4536"/>
        <w:tab w:val="clear" w:pos="9072"/>
        <w:tab w:val="right" w:pos="8789"/>
      </w:tabs>
      <w:ind w:right="141"/>
      <w:rPr>
        <w:del w:id="80" w:author="Kašparová Lucie Ing." w:date="2023-03-14T07:30:00Z"/>
        <w:rFonts w:ascii="Arial" w:hAnsi="Arial" w:cs="Arial"/>
      </w:rPr>
      <w:pPrChange w:id="81" w:author="Kašparová Lucie Ing." w:date="2023-03-14T07:32:00Z">
        <w:pPr>
          <w:pStyle w:val="Zhlav"/>
        </w:pPr>
      </w:pPrChange>
    </w:pPr>
    <w:ins w:id="82" w:author="Kašparová Lucie Ing." w:date="2023-03-14T07:33:00Z">
      <w:r>
        <w:tab/>
        <w:t xml:space="preserve"> </w:t>
      </w:r>
    </w:ins>
    <w:del w:id="83" w:author="Kašparová Lucie Ing." w:date="2023-03-14T07:33:00Z">
      <w:r w:rsidR="00D8336D" w:rsidDel="00FF5E0E">
        <w:tab/>
      </w:r>
    </w:del>
    <w:del w:id="84" w:author="Kašparová Lucie Ing." w:date="2023-03-14T07:31:00Z">
      <w:r w:rsidR="00D8336D" w:rsidDel="00FF5E0E">
        <w:tab/>
      </w:r>
    </w:del>
    <w:r w:rsidR="00D8336D" w:rsidRPr="00594BBC">
      <w:rPr>
        <w:rFonts w:ascii="Arial" w:hAnsi="Arial" w:cs="Arial"/>
      </w:rPr>
      <w:t>Č.j. objednatele</w:t>
    </w:r>
    <w:ins w:id="85" w:author="Kašparová Lucie Ing." w:date="2023-03-14T07:30:00Z">
      <w:r>
        <w:rPr>
          <w:rFonts w:ascii="Arial" w:hAnsi="Arial" w:cs="Arial"/>
        </w:rPr>
        <w:t>:</w:t>
      </w:r>
    </w:ins>
    <w:del w:id="86" w:author="Kašparová Lucie Ing." w:date="2023-03-14T07:30:00Z">
      <w:r w:rsidR="00D8336D" w:rsidRPr="00594BBC" w:rsidDel="00FF5E0E">
        <w:rPr>
          <w:rFonts w:ascii="Arial" w:hAnsi="Arial" w:cs="Arial"/>
        </w:rPr>
        <w:delText>:</w:delText>
      </w:r>
    </w:del>
  </w:p>
  <w:p w14:paraId="574852FB" w14:textId="77777777" w:rsidR="00FF5E0E" w:rsidRPr="00594BBC" w:rsidRDefault="00FF5E0E">
    <w:pPr>
      <w:pStyle w:val="Zhlav"/>
      <w:tabs>
        <w:tab w:val="clear" w:pos="4536"/>
        <w:tab w:val="clear" w:pos="9072"/>
        <w:tab w:val="right" w:pos="8789"/>
      </w:tabs>
      <w:ind w:right="141"/>
      <w:rPr>
        <w:ins w:id="87" w:author="Kašparová Lucie Ing." w:date="2023-03-14T07:30:00Z"/>
        <w:rFonts w:ascii="Arial" w:hAnsi="Arial" w:cs="Arial"/>
      </w:rPr>
      <w:pPrChange w:id="88" w:author="Kašparová Lucie Ing." w:date="2023-03-14T07:32:00Z">
        <w:pPr>
          <w:pStyle w:val="Zhlav"/>
        </w:pPr>
      </w:pPrChange>
    </w:pPr>
  </w:p>
  <w:p w14:paraId="5B6B27E8" w14:textId="1D874FB7" w:rsidR="00FF5E0E" w:rsidRDefault="00FF5E0E" w:rsidP="00FF5E0E">
    <w:pPr>
      <w:pStyle w:val="Zhlav"/>
      <w:tabs>
        <w:tab w:val="clear" w:pos="9072"/>
      </w:tabs>
      <w:ind w:right="283"/>
      <w:rPr>
        <w:ins w:id="89" w:author="Kašparová Lucie Ing." w:date="2023-03-14T07:32:00Z"/>
        <w:rFonts w:ascii="Arial" w:hAnsi="Arial" w:cs="Arial"/>
      </w:rPr>
    </w:pPr>
    <w:ins w:id="90" w:author="Kašparová Lucie Ing." w:date="2023-03-14T07:31:00Z">
      <w:r>
        <w:rPr>
          <w:rFonts w:ascii="Arial" w:hAnsi="Arial" w:cs="Arial"/>
        </w:rPr>
        <w:tab/>
        <w:t xml:space="preserve">                                                                                              </w:t>
      </w:r>
    </w:ins>
    <w:del w:id="91" w:author="Kašparová Lucie Ing." w:date="2023-03-14T07:30:00Z">
      <w:r w:rsidR="00D8336D" w:rsidRPr="00594BBC" w:rsidDel="00FF5E0E">
        <w:rPr>
          <w:rFonts w:ascii="Arial" w:hAnsi="Arial" w:cs="Arial"/>
        </w:rPr>
        <w:tab/>
      </w:r>
      <w:r w:rsidR="00D8336D" w:rsidRPr="00594BBC" w:rsidDel="00FF5E0E">
        <w:rPr>
          <w:rFonts w:ascii="Arial" w:hAnsi="Arial" w:cs="Arial"/>
        </w:rPr>
        <w:tab/>
      </w:r>
    </w:del>
    <w:ins w:id="92" w:author="Kašparová Lucie Ing." w:date="2023-03-14T07:30:00Z">
      <w:r>
        <w:rPr>
          <w:rFonts w:ascii="Arial" w:hAnsi="Arial" w:cs="Arial"/>
        </w:rPr>
        <w:t>UID:</w:t>
      </w:r>
    </w:ins>
  </w:p>
  <w:p w14:paraId="0B93CA1E" w14:textId="61BCA809" w:rsidR="00D8336D" w:rsidRPr="00594BBC" w:rsidRDefault="00FF5E0E">
    <w:pPr>
      <w:pStyle w:val="Zhlav"/>
      <w:tabs>
        <w:tab w:val="clear" w:pos="9072"/>
      </w:tabs>
      <w:ind w:right="283"/>
      <w:rPr>
        <w:rFonts w:ascii="Arial" w:hAnsi="Arial" w:cs="Arial"/>
      </w:rPr>
      <w:pPrChange w:id="93" w:author="Kašparová Lucie Ing." w:date="2023-03-14T07:32:00Z">
        <w:pPr>
          <w:pStyle w:val="Zhlav"/>
        </w:pPr>
      </w:pPrChange>
    </w:pPr>
    <w:ins w:id="94" w:author="Kašparová Lucie Ing." w:date="2023-03-14T07:32:00Z">
      <w:r>
        <w:rPr>
          <w:rFonts w:ascii="Arial" w:hAnsi="Arial" w:cs="Arial"/>
        </w:rPr>
        <w:tab/>
      </w:r>
      <w:r>
        <w:rPr>
          <w:rFonts w:ascii="Arial" w:hAnsi="Arial" w:cs="Arial"/>
        </w:rPr>
        <w:tab/>
      </w:r>
      <w:r>
        <w:rPr>
          <w:rFonts w:ascii="Arial" w:hAnsi="Arial" w:cs="Arial"/>
        </w:rPr>
        <w:tab/>
      </w:r>
      <w:r>
        <w:rPr>
          <w:rFonts w:ascii="Arial" w:hAnsi="Arial" w:cs="Arial"/>
        </w:rPr>
        <w:tab/>
      </w:r>
    </w:ins>
    <w:ins w:id="95" w:author="Kašparová Lucie Ing." w:date="2023-03-14T07:33:00Z">
      <w:r>
        <w:rPr>
          <w:rFonts w:ascii="Arial" w:hAnsi="Arial" w:cs="Arial"/>
        </w:rPr>
        <w:t xml:space="preserve">             </w:t>
      </w:r>
    </w:ins>
    <w:r w:rsidR="00D8336D" w:rsidRPr="00594BBC">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2DF80F4A"/>
    <w:lvl w:ilvl="0" w:tplc="D59200FC">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šparová Lucie Ing.">
    <w15:presenceInfo w15:providerId="AD" w15:userId="S::l.kasparova@spucr.cz::95443221-619b-435e-ab75-6edaca7eb020"/>
  </w15:person>
  <w15:person w15:author="Balcárková Soňa Ing.">
    <w15:presenceInfo w15:providerId="AD" w15:userId="S::s.balcarkova@spucr.cz::3aadbf7a-687d-47cd-98cb-87d947bd2531"/>
  </w15:person>
  <w15:person w15:author="Králová Alžběta Ing.">
    <w15:presenceInfo w15:providerId="AD" w15:userId="S::a.kralova@spucr.cz::72f3ccca-30eb-41dd-af1e-3bed52b1d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45862"/>
    <w:rsid w:val="00050E94"/>
    <w:rsid w:val="000559CD"/>
    <w:rsid w:val="00057F5D"/>
    <w:rsid w:val="0006252D"/>
    <w:rsid w:val="0007027E"/>
    <w:rsid w:val="000711AF"/>
    <w:rsid w:val="000735AF"/>
    <w:rsid w:val="00080D4E"/>
    <w:rsid w:val="00092614"/>
    <w:rsid w:val="00095434"/>
    <w:rsid w:val="0009667F"/>
    <w:rsid w:val="000B4D43"/>
    <w:rsid w:val="000C068C"/>
    <w:rsid w:val="000C44DE"/>
    <w:rsid w:val="000C5534"/>
    <w:rsid w:val="000D2ECE"/>
    <w:rsid w:val="000E2E39"/>
    <w:rsid w:val="00103202"/>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0C5"/>
    <w:rsid w:val="001A46FA"/>
    <w:rsid w:val="001B530C"/>
    <w:rsid w:val="001B686F"/>
    <w:rsid w:val="001C5C37"/>
    <w:rsid w:val="001D2503"/>
    <w:rsid w:val="001E3AD2"/>
    <w:rsid w:val="001E4D0C"/>
    <w:rsid w:val="001F3878"/>
    <w:rsid w:val="001F7A38"/>
    <w:rsid w:val="001F7F5E"/>
    <w:rsid w:val="00205191"/>
    <w:rsid w:val="002239DD"/>
    <w:rsid w:val="002441E2"/>
    <w:rsid w:val="002449A1"/>
    <w:rsid w:val="00244C1D"/>
    <w:rsid w:val="00245C7B"/>
    <w:rsid w:val="00253712"/>
    <w:rsid w:val="0025570D"/>
    <w:rsid w:val="0027416E"/>
    <w:rsid w:val="00274C77"/>
    <w:rsid w:val="00277E8B"/>
    <w:rsid w:val="002903FB"/>
    <w:rsid w:val="002906C9"/>
    <w:rsid w:val="0029535F"/>
    <w:rsid w:val="002A0E91"/>
    <w:rsid w:val="002A2E4F"/>
    <w:rsid w:val="002A4ABF"/>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5198B"/>
    <w:rsid w:val="003701E8"/>
    <w:rsid w:val="00381351"/>
    <w:rsid w:val="00386AB4"/>
    <w:rsid w:val="00395F22"/>
    <w:rsid w:val="003A0D1F"/>
    <w:rsid w:val="003B3EF5"/>
    <w:rsid w:val="003C2341"/>
    <w:rsid w:val="003D1511"/>
    <w:rsid w:val="003D21B7"/>
    <w:rsid w:val="003D7879"/>
    <w:rsid w:val="003E578B"/>
    <w:rsid w:val="003E67A6"/>
    <w:rsid w:val="00414852"/>
    <w:rsid w:val="00416B9C"/>
    <w:rsid w:val="00423C70"/>
    <w:rsid w:val="004244F8"/>
    <w:rsid w:val="00425E0C"/>
    <w:rsid w:val="004322D2"/>
    <w:rsid w:val="00443AC5"/>
    <w:rsid w:val="00446619"/>
    <w:rsid w:val="00452208"/>
    <w:rsid w:val="00456E78"/>
    <w:rsid w:val="00463206"/>
    <w:rsid w:val="00475267"/>
    <w:rsid w:val="00484897"/>
    <w:rsid w:val="00495A8D"/>
    <w:rsid w:val="004972C6"/>
    <w:rsid w:val="004A51FA"/>
    <w:rsid w:val="004B6B1F"/>
    <w:rsid w:val="004C043C"/>
    <w:rsid w:val="004C5E36"/>
    <w:rsid w:val="004D19FE"/>
    <w:rsid w:val="004D30BA"/>
    <w:rsid w:val="004D7DBD"/>
    <w:rsid w:val="004E04CC"/>
    <w:rsid w:val="004E6B67"/>
    <w:rsid w:val="00502776"/>
    <w:rsid w:val="005145D8"/>
    <w:rsid w:val="00534963"/>
    <w:rsid w:val="0053640A"/>
    <w:rsid w:val="0054049B"/>
    <w:rsid w:val="00551DF1"/>
    <w:rsid w:val="005614E4"/>
    <w:rsid w:val="00563034"/>
    <w:rsid w:val="005643D1"/>
    <w:rsid w:val="00576629"/>
    <w:rsid w:val="00576CB0"/>
    <w:rsid w:val="00577229"/>
    <w:rsid w:val="00577472"/>
    <w:rsid w:val="00586738"/>
    <w:rsid w:val="00594BBC"/>
    <w:rsid w:val="00597BAF"/>
    <w:rsid w:val="00597D41"/>
    <w:rsid w:val="005B4750"/>
    <w:rsid w:val="005D6ACB"/>
    <w:rsid w:val="005F39E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7065C1"/>
    <w:rsid w:val="007066DD"/>
    <w:rsid w:val="0071116A"/>
    <w:rsid w:val="00717E6B"/>
    <w:rsid w:val="007220A5"/>
    <w:rsid w:val="0073094A"/>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0991"/>
    <w:rsid w:val="0082745D"/>
    <w:rsid w:val="008320B9"/>
    <w:rsid w:val="00834C7B"/>
    <w:rsid w:val="00835F77"/>
    <w:rsid w:val="0084517D"/>
    <w:rsid w:val="008524E7"/>
    <w:rsid w:val="0086088C"/>
    <w:rsid w:val="008613B9"/>
    <w:rsid w:val="008620D5"/>
    <w:rsid w:val="0086442A"/>
    <w:rsid w:val="0086685B"/>
    <w:rsid w:val="00867924"/>
    <w:rsid w:val="008756DA"/>
    <w:rsid w:val="00882B62"/>
    <w:rsid w:val="008B1E2E"/>
    <w:rsid w:val="008B2143"/>
    <w:rsid w:val="008B56B5"/>
    <w:rsid w:val="008C18A0"/>
    <w:rsid w:val="008C2596"/>
    <w:rsid w:val="008C279D"/>
    <w:rsid w:val="008C2DF0"/>
    <w:rsid w:val="008D4E02"/>
    <w:rsid w:val="008E1E67"/>
    <w:rsid w:val="008F5346"/>
    <w:rsid w:val="008F6D4A"/>
    <w:rsid w:val="00904A22"/>
    <w:rsid w:val="0091603E"/>
    <w:rsid w:val="00920F2C"/>
    <w:rsid w:val="00922B4E"/>
    <w:rsid w:val="009269A7"/>
    <w:rsid w:val="00930EAC"/>
    <w:rsid w:val="00935617"/>
    <w:rsid w:val="0094028E"/>
    <w:rsid w:val="00943F4A"/>
    <w:rsid w:val="009441E8"/>
    <w:rsid w:val="0094762E"/>
    <w:rsid w:val="00950A27"/>
    <w:rsid w:val="0095753D"/>
    <w:rsid w:val="00962BBC"/>
    <w:rsid w:val="00967051"/>
    <w:rsid w:val="009725BB"/>
    <w:rsid w:val="00977BF8"/>
    <w:rsid w:val="00986CE4"/>
    <w:rsid w:val="00991CCC"/>
    <w:rsid w:val="009A035E"/>
    <w:rsid w:val="009A6F40"/>
    <w:rsid w:val="009B3B28"/>
    <w:rsid w:val="009B6F8D"/>
    <w:rsid w:val="009C104D"/>
    <w:rsid w:val="009C25E5"/>
    <w:rsid w:val="009C6801"/>
    <w:rsid w:val="009D1845"/>
    <w:rsid w:val="009E69C2"/>
    <w:rsid w:val="009F2279"/>
    <w:rsid w:val="00A035B5"/>
    <w:rsid w:val="00A158C3"/>
    <w:rsid w:val="00A23694"/>
    <w:rsid w:val="00A26E5C"/>
    <w:rsid w:val="00A273DC"/>
    <w:rsid w:val="00A33E28"/>
    <w:rsid w:val="00A34426"/>
    <w:rsid w:val="00A355F7"/>
    <w:rsid w:val="00A40592"/>
    <w:rsid w:val="00A46250"/>
    <w:rsid w:val="00A62B0B"/>
    <w:rsid w:val="00A7084C"/>
    <w:rsid w:val="00A70AA8"/>
    <w:rsid w:val="00A83654"/>
    <w:rsid w:val="00A916C9"/>
    <w:rsid w:val="00A95446"/>
    <w:rsid w:val="00AA0B7B"/>
    <w:rsid w:val="00AA1804"/>
    <w:rsid w:val="00AA2EC6"/>
    <w:rsid w:val="00AA3E94"/>
    <w:rsid w:val="00AA45F3"/>
    <w:rsid w:val="00AB5A69"/>
    <w:rsid w:val="00AB7E95"/>
    <w:rsid w:val="00AC63F3"/>
    <w:rsid w:val="00AC6C17"/>
    <w:rsid w:val="00AD0267"/>
    <w:rsid w:val="00AD288B"/>
    <w:rsid w:val="00AD4554"/>
    <w:rsid w:val="00AD5BFF"/>
    <w:rsid w:val="00AE1BBD"/>
    <w:rsid w:val="00AE585E"/>
    <w:rsid w:val="00AF6320"/>
    <w:rsid w:val="00B037BE"/>
    <w:rsid w:val="00B04178"/>
    <w:rsid w:val="00B04EA4"/>
    <w:rsid w:val="00B258BA"/>
    <w:rsid w:val="00B26383"/>
    <w:rsid w:val="00B27D94"/>
    <w:rsid w:val="00B3223D"/>
    <w:rsid w:val="00B40E1E"/>
    <w:rsid w:val="00B45A40"/>
    <w:rsid w:val="00B751C5"/>
    <w:rsid w:val="00B90E36"/>
    <w:rsid w:val="00B91CC1"/>
    <w:rsid w:val="00BA04F9"/>
    <w:rsid w:val="00BA7595"/>
    <w:rsid w:val="00BB4203"/>
    <w:rsid w:val="00BD6549"/>
    <w:rsid w:val="00BE1F7D"/>
    <w:rsid w:val="00BE2BF5"/>
    <w:rsid w:val="00BF2B19"/>
    <w:rsid w:val="00BF3698"/>
    <w:rsid w:val="00BF5C9A"/>
    <w:rsid w:val="00BF62ED"/>
    <w:rsid w:val="00BF7E7F"/>
    <w:rsid w:val="00C13FD0"/>
    <w:rsid w:val="00C16BF4"/>
    <w:rsid w:val="00C241A3"/>
    <w:rsid w:val="00C25804"/>
    <w:rsid w:val="00C503BC"/>
    <w:rsid w:val="00C53BEA"/>
    <w:rsid w:val="00C63CA4"/>
    <w:rsid w:val="00C72B3E"/>
    <w:rsid w:val="00C8483D"/>
    <w:rsid w:val="00C8503D"/>
    <w:rsid w:val="00C93D07"/>
    <w:rsid w:val="00CA0246"/>
    <w:rsid w:val="00CA27D8"/>
    <w:rsid w:val="00CA3CCF"/>
    <w:rsid w:val="00CC70FE"/>
    <w:rsid w:val="00CD14D3"/>
    <w:rsid w:val="00CD2F1F"/>
    <w:rsid w:val="00CD4DFF"/>
    <w:rsid w:val="00CD6434"/>
    <w:rsid w:val="00CF446B"/>
    <w:rsid w:val="00CF5C94"/>
    <w:rsid w:val="00CF7E44"/>
    <w:rsid w:val="00D1443A"/>
    <w:rsid w:val="00D1635E"/>
    <w:rsid w:val="00D164DD"/>
    <w:rsid w:val="00D1658D"/>
    <w:rsid w:val="00D2002D"/>
    <w:rsid w:val="00D25F6F"/>
    <w:rsid w:val="00D27199"/>
    <w:rsid w:val="00D3173E"/>
    <w:rsid w:val="00D515F8"/>
    <w:rsid w:val="00D61C3D"/>
    <w:rsid w:val="00D6259E"/>
    <w:rsid w:val="00D8336D"/>
    <w:rsid w:val="00D83B48"/>
    <w:rsid w:val="00D85BB7"/>
    <w:rsid w:val="00D956C3"/>
    <w:rsid w:val="00DA3E16"/>
    <w:rsid w:val="00DB00F0"/>
    <w:rsid w:val="00DC0581"/>
    <w:rsid w:val="00DC1BEB"/>
    <w:rsid w:val="00DC7E4C"/>
    <w:rsid w:val="00DD0683"/>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A01B5"/>
    <w:rsid w:val="00EA4879"/>
    <w:rsid w:val="00EA5324"/>
    <w:rsid w:val="00EC1A6F"/>
    <w:rsid w:val="00EC610C"/>
    <w:rsid w:val="00EE69D4"/>
    <w:rsid w:val="00EF0E2A"/>
    <w:rsid w:val="00EF6D19"/>
    <w:rsid w:val="00F05046"/>
    <w:rsid w:val="00F1498E"/>
    <w:rsid w:val="00F26DA0"/>
    <w:rsid w:val="00F323EE"/>
    <w:rsid w:val="00F33377"/>
    <w:rsid w:val="00F503E5"/>
    <w:rsid w:val="00F56592"/>
    <w:rsid w:val="00F57B31"/>
    <w:rsid w:val="00F66571"/>
    <w:rsid w:val="00F76D66"/>
    <w:rsid w:val="00F773BC"/>
    <w:rsid w:val="00F81870"/>
    <w:rsid w:val="00F8737C"/>
    <w:rsid w:val="00F90189"/>
    <w:rsid w:val="00F93A25"/>
    <w:rsid w:val="00F95590"/>
    <w:rsid w:val="00FA587E"/>
    <w:rsid w:val="00FB05C7"/>
    <w:rsid w:val="00FB1AEB"/>
    <w:rsid w:val="00FB4279"/>
    <w:rsid w:val="00FB5448"/>
    <w:rsid w:val="00FB5AD6"/>
    <w:rsid w:val="00FC4053"/>
    <w:rsid w:val="00FC7304"/>
    <w:rsid w:val="00FD67D1"/>
    <w:rsid w:val="00FE51B5"/>
    <w:rsid w:val="00FF3CF3"/>
    <w:rsid w:val="00FF48B0"/>
    <w:rsid w:val="00FF5050"/>
    <w:rsid w:val="00FF5707"/>
    <w:rsid w:val="00FF5E0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6.xml><?xml version="1.0" encoding="utf-8"?>
<ds:datastoreItem xmlns:ds="http://schemas.openxmlformats.org/officeDocument/2006/customXml" ds:itemID="{DF96166D-25F3-44EE-BCD3-37BB47762B9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10780</Words>
  <Characters>63605</Characters>
  <Application>Microsoft Office Word</Application>
  <DocSecurity>4</DocSecurity>
  <Lines>530</Lines>
  <Paragraphs>148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Balcárková Soňa Ing.</cp:lastModifiedBy>
  <cp:revision>2</cp:revision>
  <cp:lastPrinted>2023-03-08T05:45:00Z</cp:lastPrinted>
  <dcterms:created xsi:type="dcterms:W3CDTF">2023-03-20T15:23:00Z</dcterms:created>
  <dcterms:modified xsi:type="dcterms:W3CDTF">2023-03-20T15:23:00Z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